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744CB5" w:rsidR="00AF7ED0" w:rsidP="20622D07" w:rsidRDefault="00FC2CD6" w14:paraId="28EBD2E2" w14:textId="6B7B8A83">
      <w:pPr>
        <w:jc w:val="right"/>
        <w:rPr>
          <w:rFonts w:ascii="Times New Roman" w:hAnsi="Times New Roman" w:cs="Times New Roman"/>
        </w:rPr>
      </w:pPr>
      <w:r w:rsidRPr="56A875AF">
        <w:rPr>
          <w:rFonts w:ascii="Times New Roman" w:hAnsi="Times New Roman" w:cs="Times New Roman"/>
        </w:rPr>
        <w:t>EELNÕU</w:t>
      </w:r>
      <w:r>
        <w:br/>
      </w:r>
      <w:r w:rsidR="004D60EA">
        <w:rPr>
          <w:rFonts w:ascii="Times New Roman" w:hAnsi="Times New Roman" w:cs="Times New Roman"/>
        </w:rPr>
        <w:t>19</w:t>
      </w:r>
      <w:r w:rsidRPr="56A875AF" w:rsidR="48673B54">
        <w:rPr>
          <w:rFonts w:ascii="Times New Roman" w:hAnsi="Times New Roman" w:cs="Times New Roman"/>
        </w:rPr>
        <w:t>.1</w:t>
      </w:r>
      <w:r w:rsidR="004D60EA">
        <w:rPr>
          <w:rFonts w:ascii="Times New Roman" w:hAnsi="Times New Roman" w:cs="Times New Roman"/>
        </w:rPr>
        <w:t>2</w:t>
      </w:r>
      <w:r w:rsidRPr="56A875AF" w:rsidR="005F054A">
        <w:rPr>
          <w:rFonts w:ascii="Times New Roman" w:hAnsi="Times New Roman" w:cs="Times New Roman"/>
        </w:rPr>
        <w:t>.2025</w:t>
      </w:r>
    </w:p>
    <w:p w:rsidRPr="00744CB5" w:rsidR="00AF7ED0" w:rsidRDefault="00FC2CD6" w14:paraId="7A05F486" w14:textId="2FA37A8F">
      <w:pPr>
        <w:jc w:val="center"/>
        <w:rPr>
          <w:rFonts w:ascii="Times New Roman" w:hAnsi="Times New Roman" w:cs="Times New Roman"/>
          <w:sz w:val="32"/>
          <w:szCs w:val="32"/>
        </w:rPr>
      </w:pPr>
      <w:r w:rsidRPr="22181BF9" w:rsidR="00FC2CD6">
        <w:rPr>
          <w:rFonts w:ascii="Times New Roman" w:hAnsi="Times New Roman" w:cs="Times New Roman"/>
          <w:b w:val="1"/>
          <w:bCs w:val="1"/>
          <w:sz w:val="32"/>
          <w:szCs w:val="32"/>
        </w:rPr>
        <w:t>Riigi kultuuripreemiate ja kultuuristipendiumi</w:t>
      </w:r>
      <w:r w:rsidRPr="22181BF9" w:rsidR="00016490">
        <w:rPr>
          <w:rFonts w:ascii="Times New Roman" w:hAnsi="Times New Roman" w:cs="Times New Roman"/>
          <w:b w:val="1"/>
          <w:bCs w:val="1"/>
          <w:sz w:val="32"/>
          <w:szCs w:val="32"/>
        </w:rPr>
        <w:t>d</w:t>
      </w:r>
      <w:r w:rsidRPr="22181BF9" w:rsidR="00FC2CD6">
        <w:rPr>
          <w:rFonts w:ascii="Times New Roman" w:hAnsi="Times New Roman" w:cs="Times New Roman"/>
          <w:b w:val="1"/>
          <w:bCs w:val="1"/>
          <w:sz w:val="32"/>
          <w:szCs w:val="32"/>
        </w:rPr>
        <w:t>e seaduse ning spordiseaduse muutmise seadus</w:t>
      </w:r>
      <w:commentRangeStart w:id="470293961"/>
      <w:del w:author="Johanna Maria Kosk - JUSTDIGI" w:date="2026-01-12T14:51:17.341Z" w:id="863671557">
        <w:r w:rsidRPr="22181BF9" w:rsidDel="00FC2CD6">
          <w:rPr>
            <w:rFonts w:ascii="Times New Roman" w:hAnsi="Times New Roman" w:cs="Times New Roman"/>
            <w:b w:val="1"/>
            <w:bCs w:val="1"/>
            <w:sz w:val="32"/>
            <w:szCs w:val="32"/>
          </w:rPr>
          <w:delText>e</w:delText>
        </w:r>
        <w:r w:rsidRPr="22181BF9" w:rsidDel="00FC2CD6">
          <w:rPr>
            <w:rFonts w:ascii="Times New Roman" w:hAnsi="Times New Roman" w:cs="Times New Roman"/>
            <w:b w:val="1"/>
            <w:bCs w:val="1"/>
            <w:sz w:val="32"/>
            <w:szCs w:val="32"/>
          </w:rPr>
          <w:delText xml:space="preserve"> eelnõu</w:delText>
        </w:r>
      </w:del>
      <w:commentRangeEnd w:id="470293961"/>
      <w:r>
        <w:rPr>
          <w:rStyle w:val="CommentReference"/>
        </w:rPr>
        <w:commentReference w:id="470293961"/>
      </w:r>
    </w:p>
    <w:p w:rsidR="00BE0322" w:rsidRDefault="00BE0322" w14:paraId="52BA7FC7" w14:textId="77777777">
      <w:pPr>
        <w:rPr>
          <w:rFonts w:ascii="Times New Roman" w:hAnsi="Times New Roman" w:cs="Times New Roman"/>
          <w:b/>
          <w:szCs w:val="24"/>
        </w:rPr>
      </w:pPr>
    </w:p>
    <w:p w:rsidR="00AF7ED0" w:rsidP="001525CE" w:rsidRDefault="00FC2CD6" w14:paraId="5182C35F" w14:textId="5EE3582C">
      <w:pPr>
        <w:spacing w:line="240" w:lineRule="auto"/>
        <w:contextualSpacing/>
        <w:rPr>
          <w:rFonts w:ascii="Times New Roman" w:hAnsi="Times New Roman" w:cs="Times New Roman"/>
          <w:b/>
          <w:szCs w:val="24"/>
        </w:rPr>
      </w:pPr>
      <w:r w:rsidRPr="00744CB5">
        <w:rPr>
          <w:rFonts w:ascii="Times New Roman" w:hAnsi="Times New Roman" w:cs="Times New Roman"/>
          <w:b/>
          <w:szCs w:val="24"/>
        </w:rPr>
        <w:t>§ 1. Riigi kultuuripreemiate ja kultuuristipendiumide seaduse muutmine</w:t>
      </w:r>
    </w:p>
    <w:p w:rsidRPr="00744CB5" w:rsidR="001525CE" w:rsidP="001525CE" w:rsidRDefault="001525CE" w14:paraId="00103945" w14:textId="77777777">
      <w:pPr>
        <w:spacing w:line="240" w:lineRule="auto"/>
        <w:contextualSpacing/>
        <w:rPr>
          <w:rFonts w:ascii="Times New Roman" w:hAnsi="Times New Roman" w:cs="Times New Roman"/>
          <w:szCs w:val="24"/>
        </w:rPr>
      </w:pPr>
    </w:p>
    <w:p w:rsidR="008A0D38" w:rsidP="001525CE" w:rsidRDefault="00FC2CD6" w14:paraId="1DE27B46" w14:textId="53C45941">
      <w:pPr>
        <w:spacing w:after="60" w:line="240" w:lineRule="auto"/>
        <w:contextualSpacing/>
        <w:rPr>
          <w:rFonts w:ascii="Times New Roman" w:hAnsi="Times New Roman" w:cs="Times New Roman"/>
          <w:szCs w:val="24"/>
        </w:rPr>
      </w:pPr>
      <w:r w:rsidRPr="00744CB5">
        <w:rPr>
          <w:rFonts w:ascii="Times New Roman" w:hAnsi="Times New Roman" w:cs="Times New Roman"/>
          <w:szCs w:val="24"/>
        </w:rPr>
        <w:t>Riigi kultuuripreemiate ja kultuuristipendiumide seaduses tehakse järgmised muudatused:</w:t>
      </w:r>
    </w:p>
    <w:p w:rsidRPr="0029709C" w:rsidR="001525CE" w:rsidP="001525CE" w:rsidRDefault="001525CE" w14:paraId="6D5D9731" w14:textId="77777777">
      <w:pPr>
        <w:spacing w:after="60" w:line="240" w:lineRule="auto"/>
        <w:contextualSpacing/>
        <w:rPr>
          <w:rFonts w:ascii="Times New Roman" w:hAnsi="Times New Roman" w:cs="Times New Roman"/>
          <w:szCs w:val="24"/>
        </w:rPr>
      </w:pPr>
    </w:p>
    <w:p w:rsidR="00395EAC" w:rsidP="001525CE" w:rsidRDefault="007D252E" w14:paraId="1573C620" w14:textId="1D1F87DA">
      <w:pPr>
        <w:spacing w:after="60" w:line="240" w:lineRule="auto"/>
        <w:contextualSpacing/>
        <w:rPr>
          <w:rFonts w:ascii="Times New Roman" w:hAnsi="Times New Roman" w:cs="Times New Roman"/>
        </w:rPr>
      </w:pPr>
      <w:r w:rsidRPr="56A875AF">
        <w:rPr>
          <w:rFonts w:ascii="Times New Roman" w:hAnsi="Times New Roman" w:cs="Times New Roman"/>
          <w:b/>
          <w:bCs/>
        </w:rPr>
        <w:t>1)</w:t>
      </w:r>
      <w:r w:rsidRPr="56A875AF">
        <w:rPr>
          <w:rFonts w:ascii="Times New Roman" w:hAnsi="Times New Roman" w:cs="Times New Roman"/>
        </w:rPr>
        <w:t xml:space="preserve"> </w:t>
      </w:r>
      <w:r w:rsidRPr="56A875AF" w:rsidR="00395EAC">
        <w:rPr>
          <w:rFonts w:ascii="Times New Roman" w:hAnsi="Times New Roman" w:cs="Times New Roman"/>
        </w:rPr>
        <w:t>seaduse pealkiri muudetakse ja sõnastatakse järgmiselt: </w:t>
      </w:r>
    </w:p>
    <w:p w:rsidRPr="007D252E" w:rsidR="00D56247" w:rsidP="001525CE" w:rsidRDefault="00D56247" w14:paraId="5966FA50" w14:textId="77777777">
      <w:pPr>
        <w:spacing w:after="60" w:line="240" w:lineRule="auto"/>
        <w:contextualSpacing/>
        <w:rPr>
          <w:rFonts w:ascii="Times New Roman" w:hAnsi="Times New Roman" w:cs="Times New Roman"/>
        </w:rPr>
      </w:pPr>
    </w:p>
    <w:p w:rsidRPr="00395EAC" w:rsidR="00395EAC" w:rsidP="001525CE" w:rsidRDefault="00395EAC" w14:paraId="15847B0A" w14:textId="77777777">
      <w:pPr>
        <w:spacing w:after="60" w:line="240" w:lineRule="auto"/>
        <w:contextualSpacing/>
        <w:rPr>
          <w:rFonts w:ascii="Times New Roman" w:hAnsi="Times New Roman" w:cs="Times New Roman"/>
        </w:rPr>
      </w:pPr>
      <w:r w:rsidRPr="56A875AF">
        <w:rPr>
          <w:rFonts w:ascii="Times New Roman" w:hAnsi="Times New Roman" w:cs="Times New Roman"/>
        </w:rPr>
        <w:t>„Riigi kultuuripreemiate seadus“; </w:t>
      </w:r>
    </w:p>
    <w:p w:rsidR="56A875AF" w:rsidP="001525CE" w:rsidRDefault="56A875AF" w14:paraId="569D19D9" w14:textId="655B58BA">
      <w:pPr>
        <w:spacing w:after="60" w:line="240" w:lineRule="auto"/>
        <w:contextualSpacing/>
        <w:rPr>
          <w:rFonts w:ascii="Times New Roman" w:hAnsi="Times New Roman" w:cs="Times New Roman"/>
        </w:rPr>
      </w:pPr>
    </w:p>
    <w:p w:rsidRPr="00744CB5" w:rsidR="00AF7ED0" w:rsidP="0352ABEC" w:rsidRDefault="007D252E" w14:paraId="011958E3" w14:textId="47AEC6E3">
      <w:pPr>
        <w:spacing w:after="60" w:line="240" w:lineRule="auto"/>
        <w:contextualSpacing w:val="1"/>
        <w:rPr>
          <w:rFonts w:ascii="Times New Roman" w:hAnsi="Times New Roman" w:cs="Times New Roman"/>
        </w:rPr>
      </w:pPr>
      <w:r w:rsidRPr="0352ABEC" w:rsidR="007D252E">
        <w:rPr>
          <w:rFonts w:ascii="Times New Roman" w:hAnsi="Times New Roman" w:cs="Times New Roman"/>
          <w:b w:val="1"/>
          <w:bCs w:val="1"/>
        </w:rPr>
        <w:t xml:space="preserve">2) </w:t>
      </w:r>
      <w:r w:rsidRPr="0352ABEC" w:rsidR="00FC2CD6">
        <w:rPr>
          <w:rFonts w:ascii="Times New Roman" w:hAnsi="Times New Roman" w:cs="Times New Roman"/>
        </w:rPr>
        <w:t xml:space="preserve">paragrahvi </w:t>
      </w:r>
      <w:commentRangeStart w:id="63126060"/>
      <w:commentRangeStart w:id="848220155"/>
      <w:r w:rsidRPr="0352ABEC" w:rsidR="00FC2CD6">
        <w:rPr>
          <w:rFonts w:ascii="Times New Roman" w:hAnsi="Times New Roman" w:cs="Times New Roman"/>
        </w:rPr>
        <w:t>2</w:t>
      </w:r>
      <w:commentRangeEnd w:id="63126060"/>
      <w:r>
        <w:rPr>
          <w:rStyle w:val="CommentReference"/>
        </w:rPr>
        <w:commentReference w:id="63126060"/>
      </w:r>
      <w:commentRangeEnd w:id="848220155"/>
      <w:r>
        <w:rPr>
          <w:rStyle w:val="CommentReference"/>
        </w:rPr>
        <w:commentReference w:id="848220155"/>
      </w:r>
      <w:r w:rsidRPr="0352ABEC" w:rsidR="00FC2CD6">
        <w:rPr>
          <w:rFonts w:ascii="Times New Roman" w:hAnsi="Times New Roman" w:cs="Times New Roman"/>
        </w:rPr>
        <w:t xml:space="preserve"> lõike 1 punkti 1 täiendatakse </w:t>
      </w:r>
      <w:r w:rsidRPr="0352ABEC" w:rsidR="5F7E1930">
        <w:rPr>
          <w:rFonts w:ascii="Times New Roman" w:hAnsi="Times New Roman" w:cs="Times New Roman"/>
        </w:rPr>
        <w:t>enne sõna “kolm” sõnaga “kuni”</w:t>
      </w:r>
      <w:r w:rsidRPr="0352ABEC" w:rsidR="00FC2CD6">
        <w:rPr>
          <w:rFonts w:ascii="Times New Roman" w:hAnsi="Times New Roman" w:cs="Times New Roman"/>
        </w:rPr>
        <w:t>;</w:t>
      </w:r>
    </w:p>
    <w:p w:rsidR="56A875AF" w:rsidP="001525CE" w:rsidRDefault="56A875AF" w14:paraId="3CF48797" w14:textId="6DC65B0B">
      <w:pPr>
        <w:spacing w:after="60" w:line="240" w:lineRule="auto"/>
        <w:contextualSpacing/>
        <w:rPr>
          <w:rFonts w:ascii="Times New Roman" w:hAnsi="Times New Roman" w:cs="Times New Roman"/>
          <w:b/>
          <w:bCs/>
        </w:rPr>
      </w:pPr>
    </w:p>
    <w:p w:rsidR="00AF7ED0" w:rsidP="001525CE" w:rsidRDefault="007D252E" w14:paraId="4473AE4B" w14:textId="6B426862">
      <w:pPr>
        <w:spacing w:after="60" w:line="240" w:lineRule="auto"/>
        <w:contextualSpacing/>
        <w:rPr>
          <w:rFonts w:ascii="Times New Roman" w:hAnsi="Times New Roman" w:cs="Times New Roman"/>
        </w:rPr>
      </w:pPr>
      <w:r w:rsidRPr="56A875AF">
        <w:rPr>
          <w:rFonts w:ascii="Times New Roman" w:hAnsi="Times New Roman" w:cs="Times New Roman"/>
          <w:b/>
          <w:bCs/>
        </w:rPr>
        <w:t>3</w:t>
      </w:r>
      <w:r w:rsidRPr="56A875AF" w:rsidR="00FC2CD6">
        <w:rPr>
          <w:rFonts w:ascii="Times New Roman" w:hAnsi="Times New Roman" w:cs="Times New Roman"/>
          <w:b/>
          <w:bCs/>
        </w:rPr>
        <w:t xml:space="preserve">) </w:t>
      </w:r>
      <w:r w:rsidRPr="56A875AF" w:rsidR="00FC2CD6">
        <w:rPr>
          <w:rFonts w:ascii="Times New Roman" w:hAnsi="Times New Roman" w:cs="Times New Roman"/>
        </w:rPr>
        <w:t xml:space="preserve">paragrahvi 2 lõike 1 punkti 2 täiendatakse </w:t>
      </w:r>
      <w:r w:rsidRPr="56A875AF" w:rsidR="550CEEBD">
        <w:rPr>
          <w:rFonts w:ascii="Times New Roman" w:hAnsi="Times New Roman" w:cs="Times New Roman"/>
        </w:rPr>
        <w:t>enne sõna “viis” sõnaga “kuni”</w:t>
      </w:r>
      <w:r w:rsidRPr="56A875AF" w:rsidR="00FC2CD6">
        <w:rPr>
          <w:rFonts w:ascii="Times New Roman" w:hAnsi="Times New Roman" w:cs="Times New Roman"/>
        </w:rPr>
        <w:t>;</w:t>
      </w:r>
    </w:p>
    <w:p w:rsidR="56A875AF" w:rsidP="001525CE" w:rsidRDefault="56A875AF" w14:paraId="701C81ED" w14:textId="1BCA4566">
      <w:pPr>
        <w:spacing w:after="60" w:line="240" w:lineRule="auto"/>
        <w:contextualSpacing/>
        <w:rPr>
          <w:rFonts w:ascii="Times New Roman" w:hAnsi="Times New Roman" w:cs="Times New Roman"/>
          <w:b/>
          <w:bCs/>
        </w:rPr>
      </w:pPr>
    </w:p>
    <w:p w:rsidR="00C75468" w:rsidP="001525CE" w:rsidRDefault="007D252E" w14:paraId="4A415F1C" w14:textId="2B644DF1">
      <w:pPr>
        <w:spacing w:after="60" w:line="240" w:lineRule="auto"/>
        <w:contextualSpacing/>
        <w:rPr>
          <w:rFonts w:ascii="Times New Roman" w:hAnsi="Times New Roman" w:cs="Times New Roman"/>
        </w:rPr>
      </w:pPr>
      <w:r>
        <w:rPr>
          <w:rFonts w:ascii="Times New Roman" w:hAnsi="Times New Roman" w:cs="Times New Roman"/>
          <w:b/>
          <w:bCs/>
        </w:rPr>
        <w:t>4</w:t>
      </w:r>
      <w:r w:rsidRPr="743001EA" w:rsidR="00C75468">
        <w:rPr>
          <w:rFonts w:ascii="Times New Roman" w:hAnsi="Times New Roman" w:cs="Times New Roman"/>
          <w:b/>
          <w:bCs/>
        </w:rPr>
        <w:t xml:space="preserve">) </w:t>
      </w:r>
      <w:r w:rsidRPr="743001EA" w:rsidR="00C75468">
        <w:rPr>
          <w:rFonts w:ascii="Times New Roman" w:hAnsi="Times New Roman" w:cs="Times New Roman"/>
        </w:rPr>
        <w:t>paragrahvi 2</w:t>
      </w:r>
      <w:r w:rsidRPr="743001EA" w:rsidR="007A7806">
        <w:rPr>
          <w:rFonts w:ascii="Times New Roman" w:hAnsi="Times New Roman" w:cs="Times New Roman"/>
        </w:rPr>
        <w:t xml:space="preserve"> lõige</w:t>
      </w:r>
      <w:r w:rsidRPr="743001EA" w:rsidR="29AAD81E">
        <w:rPr>
          <w:rFonts w:ascii="Times New Roman" w:hAnsi="Times New Roman" w:cs="Times New Roman"/>
        </w:rPr>
        <w:t xml:space="preserve"> </w:t>
      </w:r>
      <w:r w:rsidRPr="743001EA" w:rsidR="007A7806">
        <w:rPr>
          <w:rFonts w:ascii="Times New Roman" w:hAnsi="Times New Roman" w:cs="Times New Roman"/>
        </w:rPr>
        <w:t xml:space="preserve">2 </w:t>
      </w:r>
      <w:r w:rsidRPr="743001EA" w:rsidR="00251E2E">
        <w:rPr>
          <w:rFonts w:ascii="Times New Roman" w:hAnsi="Times New Roman" w:cs="Times New Roman"/>
        </w:rPr>
        <w:t>muudetakse ja sõnastatakse järgmiselt:</w:t>
      </w:r>
    </w:p>
    <w:p w:rsidR="00D56247" w:rsidP="001525CE" w:rsidRDefault="00D56247" w14:paraId="3EDB75AB" w14:textId="77777777">
      <w:pPr>
        <w:spacing w:after="60" w:line="240" w:lineRule="auto"/>
        <w:contextualSpacing/>
        <w:rPr>
          <w:rFonts w:ascii="Times New Roman" w:hAnsi="Times New Roman" w:cs="Times New Roman"/>
        </w:rPr>
      </w:pPr>
    </w:p>
    <w:p w:rsidRPr="00BE6E92" w:rsidR="5C3ECC46" w:rsidP="001525CE" w:rsidRDefault="006D0308" w14:paraId="1352290F" w14:textId="1EA532EB">
      <w:pPr>
        <w:spacing w:after="60" w:line="240" w:lineRule="auto"/>
        <w:contextualSpacing/>
        <w:rPr>
          <w:rFonts w:ascii="Times New Roman" w:hAnsi="Times New Roman" w:cs="Times New Roman"/>
          <w:b/>
          <w:bCs/>
        </w:rPr>
      </w:pPr>
      <w:r w:rsidRPr="56A875AF">
        <w:rPr>
          <w:rFonts w:ascii="Times New Roman" w:hAnsi="Times New Roman" w:cs="Times New Roman"/>
        </w:rPr>
        <w:t>„(2)</w:t>
      </w:r>
      <w:r w:rsidRPr="56A875AF">
        <w:rPr>
          <w:rFonts w:ascii="Times New Roman" w:hAnsi="Times New Roman" w:cs="Times New Roman"/>
          <w:b/>
          <w:bCs/>
        </w:rPr>
        <w:t xml:space="preserve"> </w:t>
      </w:r>
      <w:r w:rsidRPr="56A875AF" w:rsidR="5C3ECC46">
        <w:rPr>
          <w:rFonts w:ascii="Times New Roman" w:hAnsi="Times New Roman" w:eastAsia="Arial" w:cs="Times New Roman"/>
          <w:color w:val="202020"/>
        </w:rPr>
        <w:t>Preemiaga kaasne</w:t>
      </w:r>
      <w:r w:rsidRPr="56A875AF" w:rsidR="00926006">
        <w:rPr>
          <w:rFonts w:ascii="Times New Roman" w:hAnsi="Times New Roman" w:eastAsia="Arial" w:cs="Times New Roman"/>
          <w:color w:val="202020"/>
        </w:rPr>
        <w:t>b</w:t>
      </w:r>
      <w:r w:rsidRPr="56A875AF" w:rsidR="5C3ECC46">
        <w:rPr>
          <w:rFonts w:ascii="Times New Roman" w:hAnsi="Times New Roman" w:eastAsia="Arial" w:cs="Times New Roman"/>
          <w:color w:val="202020"/>
        </w:rPr>
        <w:t xml:space="preserve"> tunnistu</w:t>
      </w:r>
      <w:r w:rsidRPr="56A875AF" w:rsidR="00301AE7">
        <w:rPr>
          <w:rFonts w:ascii="Times New Roman" w:hAnsi="Times New Roman" w:eastAsia="Arial" w:cs="Times New Roman"/>
          <w:color w:val="202020"/>
        </w:rPr>
        <w:t>s.“;</w:t>
      </w:r>
    </w:p>
    <w:p w:rsidR="56A875AF" w:rsidP="001525CE" w:rsidRDefault="56A875AF" w14:paraId="25E724C3" w14:textId="626A32F2">
      <w:pPr>
        <w:spacing w:after="60" w:line="240" w:lineRule="auto"/>
        <w:contextualSpacing/>
        <w:rPr>
          <w:rFonts w:ascii="Times New Roman" w:hAnsi="Times New Roman" w:cs="Times New Roman"/>
          <w:b/>
          <w:bCs/>
        </w:rPr>
      </w:pPr>
    </w:p>
    <w:p w:rsidR="00AF7ED0" w:rsidP="001525CE" w:rsidRDefault="007D252E" w14:paraId="24F24512" w14:textId="507411A8">
      <w:pPr>
        <w:spacing w:after="60" w:line="240" w:lineRule="auto"/>
        <w:contextualSpacing/>
        <w:rPr>
          <w:rFonts w:ascii="Times New Roman" w:hAnsi="Times New Roman" w:cs="Times New Roman"/>
        </w:rPr>
      </w:pPr>
      <w:r>
        <w:rPr>
          <w:rFonts w:ascii="Times New Roman" w:hAnsi="Times New Roman" w:cs="Times New Roman"/>
          <w:b/>
          <w:bCs/>
        </w:rPr>
        <w:t>5</w:t>
      </w:r>
      <w:r w:rsidRPr="20622D07" w:rsidR="00FC2CD6">
        <w:rPr>
          <w:rFonts w:ascii="Times New Roman" w:hAnsi="Times New Roman" w:cs="Times New Roman"/>
          <w:b/>
          <w:bCs/>
        </w:rPr>
        <w:t xml:space="preserve">) </w:t>
      </w:r>
      <w:r w:rsidRPr="20622D07" w:rsidR="00FC2CD6">
        <w:rPr>
          <w:rFonts w:ascii="Times New Roman" w:hAnsi="Times New Roman" w:cs="Times New Roman"/>
        </w:rPr>
        <w:t xml:space="preserve">paragrahvi 3 </w:t>
      </w:r>
      <w:r w:rsidRPr="002B468D" w:rsidR="00FC2CD6">
        <w:rPr>
          <w:rFonts w:ascii="Times New Roman" w:hAnsi="Times New Roman" w:cs="Times New Roman"/>
        </w:rPr>
        <w:t>tekst</w:t>
      </w:r>
      <w:r w:rsidRPr="20622D07" w:rsidR="00FC2CD6">
        <w:rPr>
          <w:rFonts w:ascii="Times New Roman" w:hAnsi="Times New Roman" w:cs="Times New Roman"/>
        </w:rPr>
        <w:t xml:space="preserve"> muudetakse ja sõnastatakse järgmiselt:</w:t>
      </w:r>
    </w:p>
    <w:p w:rsidRPr="00744CB5" w:rsidR="00D56247" w:rsidP="001525CE" w:rsidRDefault="00D56247" w14:paraId="2CFC8E8E" w14:textId="77777777">
      <w:pPr>
        <w:spacing w:after="60" w:line="240" w:lineRule="auto"/>
        <w:contextualSpacing/>
        <w:rPr>
          <w:rFonts w:ascii="Times New Roman" w:hAnsi="Times New Roman" w:cs="Times New Roman"/>
        </w:rPr>
      </w:pPr>
    </w:p>
    <w:p w:rsidR="00AF7ED0" w:rsidP="001525CE" w:rsidRDefault="1AE0FCAA" w14:paraId="7D508FF6" w14:textId="565AC4F3">
      <w:pPr>
        <w:spacing w:after="60" w:line="240" w:lineRule="auto"/>
        <w:contextualSpacing/>
        <w:rPr>
          <w:rFonts w:ascii="Times New Roman" w:hAnsi="Times New Roman" w:cs="Times New Roman"/>
        </w:rPr>
      </w:pPr>
      <w:r w:rsidRPr="56A875AF">
        <w:rPr>
          <w:rFonts w:ascii="Times New Roman" w:hAnsi="Times New Roman" w:cs="Times New Roman"/>
        </w:rPr>
        <w:t xml:space="preserve">„Preemia suuruse kehtestab </w:t>
      </w:r>
      <w:r w:rsidRPr="56A875AF" w:rsidR="6E08D6AE">
        <w:rPr>
          <w:rFonts w:ascii="Times New Roman" w:hAnsi="Times New Roman" w:cs="Times New Roman"/>
        </w:rPr>
        <w:t>valdkonna eest vastutav</w:t>
      </w:r>
      <w:r w:rsidRPr="56A875AF" w:rsidR="08D3901F">
        <w:rPr>
          <w:rFonts w:ascii="Times New Roman" w:hAnsi="Times New Roman" w:cs="Times New Roman"/>
        </w:rPr>
        <w:t xml:space="preserve"> minister</w:t>
      </w:r>
      <w:r w:rsidRPr="56A875AF" w:rsidR="77DA8FD0">
        <w:rPr>
          <w:rFonts w:ascii="Times New Roman" w:hAnsi="Times New Roman" w:cs="Times New Roman"/>
        </w:rPr>
        <w:t xml:space="preserve"> </w:t>
      </w:r>
      <w:r w:rsidRPr="56A875AF">
        <w:rPr>
          <w:rFonts w:ascii="Times New Roman" w:hAnsi="Times New Roman" w:cs="Times New Roman"/>
        </w:rPr>
        <w:t>määrusega.“;</w:t>
      </w:r>
    </w:p>
    <w:p w:rsidR="56A875AF" w:rsidP="001525CE" w:rsidRDefault="56A875AF" w14:paraId="5DC85E00" w14:textId="3D029E7B">
      <w:pPr>
        <w:spacing w:after="60" w:line="240" w:lineRule="auto"/>
        <w:contextualSpacing/>
        <w:rPr>
          <w:rFonts w:ascii="Times New Roman" w:hAnsi="Times New Roman" w:cs="Times New Roman"/>
          <w:b/>
          <w:bCs/>
        </w:rPr>
      </w:pPr>
    </w:p>
    <w:p w:rsidR="00564D7D" w:rsidP="22181BF9" w:rsidRDefault="007D252E" w14:paraId="171A31E9" w14:textId="29626EBC">
      <w:pPr>
        <w:spacing w:after="60" w:line="240" w:lineRule="auto"/>
        <w:contextualSpacing w:val="1"/>
        <w:rPr>
          <w:rFonts w:ascii="Times New Roman" w:hAnsi="Times New Roman" w:cs="Times New Roman"/>
        </w:rPr>
      </w:pPr>
      <w:commentRangeStart w:id="1430061959"/>
      <w:r w:rsidRPr="22181BF9" w:rsidR="007D252E">
        <w:rPr>
          <w:rFonts w:ascii="Times New Roman" w:hAnsi="Times New Roman" w:cs="Times New Roman"/>
          <w:b w:val="1"/>
          <w:bCs w:val="1"/>
        </w:rPr>
        <w:t>6</w:t>
      </w:r>
      <w:commentRangeEnd w:id="1430061959"/>
      <w:r>
        <w:rPr>
          <w:rStyle w:val="CommentReference"/>
        </w:rPr>
        <w:commentReference w:id="1430061959"/>
      </w:r>
      <w:r w:rsidRPr="22181BF9" w:rsidR="00A5735E">
        <w:rPr>
          <w:rFonts w:ascii="Times New Roman" w:hAnsi="Times New Roman" w:cs="Times New Roman"/>
          <w:b w:val="1"/>
          <w:bCs w:val="1"/>
        </w:rPr>
        <w:t xml:space="preserve">) </w:t>
      </w:r>
      <w:r w:rsidRPr="22181BF9" w:rsidR="00A5735E">
        <w:rPr>
          <w:rFonts w:ascii="Times New Roman" w:hAnsi="Times New Roman" w:cs="Times New Roman"/>
        </w:rPr>
        <w:t>parag</w:t>
      </w:r>
      <w:r w:rsidRPr="22181BF9" w:rsidR="00EB7058">
        <w:rPr>
          <w:rFonts w:ascii="Times New Roman" w:hAnsi="Times New Roman" w:cs="Times New Roman"/>
        </w:rPr>
        <w:t>rahvi 4 täiendatakse lõike</w:t>
      </w:r>
      <w:r w:rsidRPr="22181BF9" w:rsidR="10DCE1C7">
        <w:rPr>
          <w:rFonts w:ascii="Times New Roman" w:hAnsi="Times New Roman" w:cs="Times New Roman"/>
        </w:rPr>
        <w:t>g</w:t>
      </w:r>
      <w:r w:rsidRPr="22181BF9" w:rsidR="00D6123A">
        <w:rPr>
          <w:rFonts w:ascii="Times New Roman" w:hAnsi="Times New Roman" w:cs="Times New Roman"/>
        </w:rPr>
        <w:t>a</w:t>
      </w:r>
      <w:r w:rsidRPr="22181BF9" w:rsidR="00D6123A">
        <w:rPr>
          <w:rFonts w:ascii="Times New Roman" w:hAnsi="Times New Roman" w:cs="Times New Roman"/>
        </w:rPr>
        <w:t xml:space="preserve"> </w:t>
      </w:r>
      <w:r w:rsidRPr="22181BF9" w:rsidR="00EB7058">
        <w:rPr>
          <w:rFonts w:ascii="Times New Roman" w:hAnsi="Times New Roman" w:cs="Times New Roman"/>
        </w:rPr>
        <w:t>3 järgmises sõnastus</w:t>
      </w:r>
      <w:r w:rsidRPr="22181BF9" w:rsidR="0008508D">
        <w:rPr>
          <w:rFonts w:ascii="Times New Roman" w:hAnsi="Times New Roman" w:cs="Times New Roman"/>
        </w:rPr>
        <w:t>es:</w:t>
      </w:r>
    </w:p>
    <w:p w:rsidR="00D56247" w:rsidP="001525CE" w:rsidRDefault="00D56247" w14:paraId="62AF6916" w14:textId="77777777">
      <w:pPr>
        <w:spacing w:after="60" w:line="240" w:lineRule="auto"/>
        <w:contextualSpacing/>
        <w:rPr>
          <w:rFonts w:ascii="Times New Roman" w:hAnsi="Times New Roman" w:cs="Times New Roman"/>
        </w:rPr>
      </w:pPr>
    </w:p>
    <w:p w:rsidRPr="00A5735E" w:rsidR="0008508D" w:rsidP="0352ABEC" w:rsidRDefault="0008508D" w14:paraId="36E72B6B" w14:textId="0B63E476">
      <w:pPr>
        <w:spacing w:after="60" w:line="240" w:lineRule="auto"/>
        <w:contextualSpacing w:val="1"/>
        <w:jc w:val="both"/>
        <w:rPr>
          <w:rFonts w:ascii="Times New Roman" w:hAnsi="Times New Roman" w:cs="Times New Roman"/>
        </w:rPr>
      </w:pPr>
      <w:r w:rsidRPr="0352ABEC" w:rsidR="0008508D">
        <w:rPr>
          <w:rFonts w:ascii="Times New Roman" w:hAnsi="Times New Roman" w:cs="Times New Roman"/>
        </w:rPr>
        <w:t xml:space="preserve">„(3) Kultuuriministeerium avalikustab nõuetekohaselt esitatud </w:t>
      </w:r>
      <w:r w:rsidRPr="0352ABEC" w:rsidR="00817C40">
        <w:rPr>
          <w:rFonts w:ascii="Times New Roman" w:hAnsi="Times New Roman" w:cs="Times New Roman"/>
        </w:rPr>
        <w:t>preemia kandidaa</w:t>
      </w:r>
      <w:r w:rsidRPr="0352ABEC" w:rsidR="00B338C9">
        <w:rPr>
          <w:rFonts w:ascii="Times New Roman" w:hAnsi="Times New Roman" w:cs="Times New Roman"/>
        </w:rPr>
        <w:t xml:space="preserve">di </w:t>
      </w:r>
      <w:r w:rsidRPr="0352ABEC" w:rsidR="00817C40">
        <w:rPr>
          <w:rFonts w:ascii="Times New Roman" w:hAnsi="Times New Roman" w:cs="Times New Roman"/>
        </w:rPr>
        <w:t>ees- ja perekonnanim</w:t>
      </w:r>
      <w:r w:rsidRPr="0352ABEC" w:rsidR="00F207A2">
        <w:rPr>
          <w:rFonts w:ascii="Times New Roman" w:hAnsi="Times New Roman" w:cs="Times New Roman"/>
        </w:rPr>
        <w:t xml:space="preserve">e, </w:t>
      </w:r>
      <w:r w:rsidRPr="0352ABEC" w:rsidR="00265297">
        <w:rPr>
          <w:rFonts w:ascii="Times New Roman" w:hAnsi="Times New Roman" w:cs="Times New Roman"/>
        </w:rPr>
        <w:t>ettepaneku</w:t>
      </w:r>
      <w:r w:rsidRPr="0352ABEC" w:rsidR="00F26E66">
        <w:rPr>
          <w:rFonts w:ascii="Times New Roman" w:hAnsi="Times New Roman" w:cs="Times New Roman"/>
        </w:rPr>
        <w:t xml:space="preserve">s nimetatud </w:t>
      </w:r>
      <w:r w:rsidRPr="0352ABEC" w:rsidR="00265297">
        <w:rPr>
          <w:rFonts w:ascii="Times New Roman" w:hAnsi="Times New Roman" w:cs="Times New Roman"/>
        </w:rPr>
        <w:t xml:space="preserve">loomingulise </w:t>
      </w:r>
      <w:r w:rsidRPr="0352ABEC" w:rsidR="00F26E66">
        <w:rPr>
          <w:rFonts w:ascii="Times New Roman" w:hAnsi="Times New Roman" w:cs="Times New Roman"/>
        </w:rPr>
        <w:t xml:space="preserve">saavutuse </w:t>
      </w:r>
      <w:commentRangeStart w:id="612927419"/>
      <w:del w:author="Mari Koik - JUSTDIGI" w:date="2026-01-12T14:22:00Z" w:id="1699896257">
        <w:r w:rsidRPr="0352ABEC" w:rsidDel="0008508D">
          <w:rPr>
            <w:rFonts w:ascii="Times New Roman" w:hAnsi="Times New Roman" w:cs="Times New Roman"/>
          </w:rPr>
          <w:delText xml:space="preserve"> </w:delText>
        </w:r>
      </w:del>
      <w:commentRangeEnd w:id="612927419"/>
      <w:r>
        <w:rPr>
          <w:rStyle w:val="CommentReference"/>
        </w:rPr>
        <w:commentReference w:id="612927419"/>
      </w:r>
      <w:r w:rsidRPr="0352ABEC" w:rsidR="00F26E66">
        <w:rPr>
          <w:rFonts w:ascii="Times New Roman" w:hAnsi="Times New Roman" w:cs="Times New Roman"/>
        </w:rPr>
        <w:t>ning ettepaneku</w:t>
      </w:r>
      <w:r w:rsidRPr="0352ABEC" w:rsidR="0008508D">
        <w:rPr>
          <w:rFonts w:ascii="Times New Roman" w:hAnsi="Times New Roman" w:cs="Times New Roman"/>
        </w:rPr>
        <w:t xml:space="preserve"> esitaja</w:t>
      </w:r>
      <w:r w:rsidRPr="0352ABEC" w:rsidR="007E06B1">
        <w:rPr>
          <w:rFonts w:ascii="Times New Roman" w:hAnsi="Times New Roman" w:cs="Times New Roman"/>
        </w:rPr>
        <w:t xml:space="preserve"> </w:t>
      </w:r>
      <w:r w:rsidRPr="0352ABEC" w:rsidR="0008508D">
        <w:rPr>
          <w:rFonts w:ascii="Times New Roman" w:hAnsi="Times New Roman" w:cs="Times New Roman"/>
        </w:rPr>
        <w:t>ministeeriumi veebilehel hiljemalt iga aasta 1. veebruariks.“;</w:t>
      </w:r>
    </w:p>
    <w:p w:rsidR="56A875AF" w:rsidP="001525CE" w:rsidRDefault="56A875AF" w14:paraId="02873FF3" w14:textId="1C38AC00">
      <w:pPr>
        <w:spacing w:after="60" w:line="240" w:lineRule="auto"/>
        <w:contextualSpacing/>
        <w:rPr>
          <w:rFonts w:ascii="Times New Roman" w:hAnsi="Times New Roman" w:cs="Times New Roman"/>
          <w:b/>
          <w:bCs/>
        </w:rPr>
      </w:pPr>
    </w:p>
    <w:p w:rsidR="00E15B23" w:rsidP="001525CE" w:rsidRDefault="007D252E" w14:paraId="7484F046" w14:textId="48FA37CE">
      <w:pPr>
        <w:spacing w:after="60" w:line="240" w:lineRule="auto"/>
        <w:contextualSpacing/>
        <w:rPr>
          <w:rFonts w:ascii="Times New Roman" w:hAnsi="Times New Roman" w:cs="Times New Roman"/>
        </w:rPr>
      </w:pPr>
      <w:r>
        <w:rPr>
          <w:rFonts w:ascii="Times New Roman" w:hAnsi="Times New Roman" w:cs="Times New Roman"/>
          <w:b/>
          <w:bCs/>
        </w:rPr>
        <w:t>7</w:t>
      </w:r>
      <w:r w:rsidRPr="385569E4" w:rsidR="00FC2CD6">
        <w:rPr>
          <w:rFonts w:ascii="Times New Roman" w:hAnsi="Times New Roman" w:cs="Times New Roman"/>
          <w:b/>
          <w:bCs/>
        </w:rPr>
        <w:t xml:space="preserve">) </w:t>
      </w:r>
      <w:r w:rsidR="00E15B23">
        <w:rPr>
          <w:rFonts w:ascii="Times New Roman" w:hAnsi="Times New Roman" w:cs="Times New Roman"/>
        </w:rPr>
        <w:t>paragrahvi 5 lõige 1 muudetakse ja sõnastatakse järgmiselt:</w:t>
      </w:r>
    </w:p>
    <w:p w:rsidR="00D56247" w:rsidP="003938B3" w:rsidRDefault="00D56247" w14:paraId="2C0ABC4F" w14:textId="77777777">
      <w:pPr>
        <w:spacing w:after="60" w:line="240" w:lineRule="auto"/>
        <w:contextualSpacing/>
        <w:jc w:val="both"/>
        <w:rPr>
          <w:rFonts w:ascii="Times New Roman" w:hAnsi="Times New Roman" w:cs="Times New Roman"/>
        </w:rPr>
      </w:pPr>
    </w:p>
    <w:p w:rsidRPr="00BE6E92" w:rsidR="008F334C" w:rsidP="003938B3" w:rsidRDefault="00926006" w14:paraId="25C0B8A8" w14:textId="2222CB2C">
      <w:pPr>
        <w:spacing w:after="60" w:line="240" w:lineRule="auto"/>
        <w:contextualSpacing/>
        <w:jc w:val="both"/>
        <w:rPr>
          <w:rFonts w:ascii="Times New Roman" w:hAnsi="Times New Roman" w:cs="Times New Roman"/>
        </w:rPr>
      </w:pPr>
      <w:r w:rsidRPr="56A875AF">
        <w:rPr>
          <w:rFonts w:ascii="Times New Roman" w:hAnsi="Times New Roman" w:cs="Times New Roman"/>
        </w:rPr>
        <w:t>„</w:t>
      </w:r>
      <w:r w:rsidRPr="56A875AF" w:rsidR="008F334C">
        <w:rPr>
          <w:rFonts w:ascii="Times New Roman" w:hAnsi="Times New Roman" w:cs="Times New Roman"/>
        </w:rPr>
        <w:t>(</w:t>
      </w:r>
      <w:r w:rsidRPr="56A875AF" w:rsidR="00B9431D">
        <w:rPr>
          <w:rFonts w:ascii="Times New Roman" w:hAnsi="Times New Roman" w:cs="Times New Roman"/>
        </w:rPr>
        <w:t xml:space="preserve">1) Kultuuripreemiate komisjoni (edaspidi </w:t>
      </w:r>
      <w:r w:rsidRPr="56A875AF" w:rsidR="00B9431D">
        <w:rPr>
          <w:rFonts w:ascii="Times New Roman" w:hAnsi="Times New Roman" w:cs="Times New Roman"/>
          <w:i/>
          <w:iCs/>
        </w:rPr>
        <w:t>komisjon</w:t>
      </w:r>
      <w:r w:rsidRPr="56A875AF" w:rsidR="00B9431D">
        <w:rPr>
          <w:rFonts w:ascii="Times New Roman" w:hAnsi="Times New Roman" w:cs="Times New Roman"/>
        </w:rPr>
        <w:t xml:space="preserve">) moodustab </w:t>
      </w:r>
      <w:r w:rsidRPr="56A875AF" w:rsidR="003232E7">
        <w:rPr>
          <w:rFonts w:ascii="Times New Roman" w:hAnsi="Times New Roman" w:cs="Times New Roman"/>
        </w:rPr>
        <w:t>valdkonna eest vastutav minister</w:t>
      </w:r>
      <w:r w:rsidRPr="56A875AF" w:rsidR="00AA09B4">
        <w:rPr>
          <w:rFonts w:ascii="Times New Roman" w:hAnsi="Times New Roman" w:cs="Times New Roman"/>
        </w:rPr>
        <w:t xml:space="preserve"> </w:t>
      </w:r>
      <w:r w:rsidRPr="56A875AF" w:rsidR="00DF4072">
        <w:rPr>
          <w:rFonts w:ascii="Times New Roman" w:hAnsi="Times New Roman" w:cs="Times New Roman"/>
        </w:rPr>
        <w:t>kolmeks aastaks</w:t>
      </w:r>
      <w:r w:rsidRPr="56A875AF" w:rsidR="00935DDC">
        <w:rPr>
          <w:rFonts w:ascii="Times New Roman" w:hAnsi="Times New Roman" w:cs="Times New Roman"/>
        </w:rPr>
        <w:t xml:space="preserve">. </w:t>
      </w:r>
      <w:r w:rsidRPr="56A875AF" w:rsidR="000C7E7A">
        <w:rPr>
          <w:rFonts w:ascii="Times New Roman" w:hAnsi="Times New Roman" w:cs="Times New Roman"/>
        </w:rPr>
        <w:t>Komisjoni esimees on valdkonna eest vastutav minister</w:t>
      </w:r>
      <w:r w:rsidRPr="56A875AF" w:rsidR="00707464">
        <w:rPr>
          <w:rFonts w:ascii="Times New Roman" w:hAnsi="Times New Roman" w:cs="Times New Roman"/>
        </w:rPr>
        <w:t>.“</w:t>
      </w:r>
      <w:r w:rsidRPr="56A875AF" w:rsidR="72AECF3E">
        <w:rPr>
          <w:rFonts w:ascii="Times New Roman" w:hAnsi="Times New Roman" w:cs="Times New Roman"/>
        </w:rPr>
        <w:t>;</w:t>
      </w:r>
    </w:p>
    <w:p w:rsidR="56A875AF" w:rsidP="001525CE" w:rsidRDefault="56A875AF" w14:paraId="4D010476" w14:textId="6FE5E960">
      <w:pPr>
        <w:spacing w:after="60" w:line="240" w:lineRule="auto"/>
        <w:contextualSpacing/>
        <w:rPr>
          <w:rFonts w:ascii="Times New Roman" w:hAnsi="Times New Roman" w:cs="Times New Roman"/>
          <w:b/>
          <w:bCs/>
        </w:rPr>
      </w:pPr>
    </w:p>
    <w:p w:rsidR="00AF7ED0" w:rsidP="001525CE" w:rsidRDefault="007D252E" w14:paraId="384DE212" w14:textId="060A154D">
      <w:pPr>
        <w:spacing w:after="60" w:line="240" w:lineRule="auto"/>
        <w:contextualSpacing/>
        <w:rPr>
          <w:rFonts w:ascii="Times New Roman" w:hAnsi="Times New Roman" w:cs="Times New Roman"/>
        </w:rPr>
      </w:pPr>
      <w:r>
        <w:rPr>
          <w:rFonts w:ascii="Times New Roman" w:hAnsi="Times New Roman" w:cs="Times New Roman"/>
          <w:b/>
          <w:bCs/>
        </w:rPr>
        <w:t>8</w:t>
      </w:r>
      <w:r w:rsidR="006D6887">
        <w:rPr>
          <w:rFonts w:ascii="Times New Roman" w:hAnsi="Times New Roman" w:cs="Times New Roman"/>
          <w:b/>
          <w:bCs/>
        </w:rPr>
        <w:t xml:space="preserve">) </w:t>
      </w:r>
      <w:r w:rsidRPr="385569E4" w:rsidR="00FC2CD6">
        <w:rPr>
          <w:rFonts w:ascii="Times New Roman" w:hAnsi="Times New Roman" w:cs="Times New Roman"/>
        </w:rPr>
        <w:t>paragrahvi 5 lõi</w:t>
      </w:r>
      <w:r w:rsidRPr="385569E4" w:rsidR="00744CB5">
        <w:rPr>
          <w:rFonts w:ascii="Times New Roman" w:hAnsi="Times New Roman" w:cs="Times New Roman"/>
        </w:rPr>
        <w:t>k</w:t>
      </w:r>
      <w:r w:rsidRPr="385569E4" w:rsidR="00FC2CD6">
        <w:rPr>
          <w:rFonts w:ascii="Times New Roman" w:hAnsi="Times New Roman" w:cs="Times New Roman"/>
        </w:rPr>
        <w:t xml:space="preserve">e 2 </w:t>
      </w:r>
      <w:r w:rsidRPr="385569E4" w:rsidR="00744CB5">
        <w:rPr>
          <w:rFonts w:ascii="Times New Roman" w:hAnsi="Times New Roman" w:cs="Times New Roman"/>
        </w:rPr>
        <w:t xml:space="preserve">teine lause </w:t>
      </w:r>
      <w:r w:rsidRPr="385569E4" w:rsidR="00FC2CD6">
        <w:rPr>
          <w:rFonts w:ascii="Times New Roman" w:hAnsi="Times New Roman" w:cs="Times New Roman"/>
        </w:rPr>
        <w:t>muudetakse ja sõnastatakse järgmiselt:</w:t>
      </w:r>
    </w:p>
    <w:p w:rsidRPr="00744CB5" w:rsidR="004204DA" w:rsidP="001525CE" w:rsidRDefault="004204DA" w14:paraId="6F2F00CC" w14:textId="77777777">
      <w:pPr>
        <w:spacing w:after="60" w:line="240" w:lineRule="auto"/>
        <w:contextualSpacing/>
        <w:rPr>
          <w:rFonts w:ascii="Times New Roman" w:hAnsi="Times New Roman" w:cs="Times New Roman"/>
          <w:szCs w:val="24"/>
        </w:rPr>
      </w:pPr>
    </w:p>
    <w:p w:rsidRPr="00744CB5" w:rsidR="00AF7ED0" w:rsidP="001525CE" w:rsidRDefault="00FC2CD6" w14:paraId="1EE6A4E2" w14:textId="32839AC6">
      <w:pPr>
        <w:spacing w:after="60" w:line="240" w:lineRule="auto"/>
        <w:contextualSpacing/>
        <w:rPr>
          <w:rFonts w:ascii="Times New Roman" w:hAnsi="Times New Roman" w:cs="Times New Roman"/>
        </w:rPr>
      </w:pPr>
      <w:r w:rsidRPr="56A875AF">
        <w:rPr>
          <w:rFonts w:ascii="Times New Roman" w:hAnsi="Times New Roman" w:cs="Times New Roman"/>
        </w:rPr>
        <w:t xml:space="preserve">„Komisjoni töökorra kinnitab </w:t>
      </w:r>
      <w:r w:rsidRPr="56A875AF" w:rsidR="00000CD6">
        <w:rPr>
          <w:rFonts w:ascii="Times New Roman" w:hAnsi="Times New Roman" w:cs="Times New Roman"/>
        </w:rPr>
        <w:t>valdkonna eest vastutav minister</w:t>
      </w:r>
      <w:r w:rsidRPr="56A875AF">
        <w:rPr>
          <w:rFonts w:ascii="Times New Roman" w:hAnsi="Times New Roman" w:cs="Times New Roman"/>
        </w:rPr>
        <w:t xml:space="preserve"> määrusega</w:t>
      </w:r>
      <w:r w:rsidRPr="56A875AF" w:rsidR="3FBAE7EF">
        <w:rPr>
          <w:rFonts w:ascii="Times New Roman" w:hAnsi="Times New Roman" w:cs="Times New Roman"/>
        </w:rPr>
        <w:t>.</w:t>
      </w:r>
      <w:r w:rsidRPr="56A875AF">
        <w:rPr>
          <w:rFonts w:ascii="Times New Roman" w:hAnsi="Times New Roman" w:cs="Times New Roman"/>
        </w:rPr>
        <w:t>“;</w:t>
      </w:r>
    </w:p>
    <w:p w:rsidR="56A875AF" w:rsidP="001525CE" w:rsidRDefault="56A875AF" w14:paraId="5E827979" w14:textId="489CE868">
      <w:pPr>
        <w:spacing w:after="60" w:line="240" w:lineRule="auto"/>
        <w:contextualSpacing/>
        <w:rPr>
          <w:rFonts w:ascii="Times New Roman" w:hAnsi="Times New Roman" w:cs="Times New Roman"/>
          <w:b/>
          <w:bCs/>
        </w:rPr>
      </w:pPr>
    </w:p>
    <w:p w:rsidRPr="00744CB5" w:rsidR="00AF7ED0" w:rsidP="001525CE" w:rsidRDefault="00EE13D5" w14:paraId="6A03FEAD" w14:textId="126E7595">
      <w:pPr>
        <w:spacing w:after="60" w:line="240" w:lineRule="auto"/>
        <w:contextualSpacing/>
        <w:rPr>
          <w:rFonts w:ascii="Times New Roman" w:hAnsi="Times New Roman" w:cs="Times New Roman"/>
        </w:rPr>
      </w:pPr>
      <w:r w:rsidRPr="56A875AF">
        <w:rPr>
          <w:rFonts w:ascii="Times New Roman" w:hAnsi="Times New Roman" w:cs="Times New Roman"/>
          <w:b/>
          <w:bCs/>
        </w:rPr>
        <w:t>9</w:t>
      </w:r>
      <w:r w:rsidRPr="56A875AF" w:rsidR="00FC2CD6">
        <w:rPr>
          <w:rFonts w:ascii="Times New Roman" w:hAnsi="Times New Roman" w:cs="Times New Roman"/>
          <w:b/>
          <w:bCs/>
        </w:rPr>
        <w:t xml:space="preserve">) </w:t>
      </w:r>
      <w:r w:rsidRPr="56A875AF" w:rsidR="00FC2CD6">
        <w:rPr>
          <w:rFonts w:ascii="Times New Roman" w:hAnsi="Times New Roman" w:cs="Times New Roman"/>
        </w:rPr>
        <w:t xml:space="preserve">paragrahvi 5 lõige 3 </w:t>
      </w:r>
      <w:r w:rsidRPr="56A875AF" w:rsidR="0008508D">
        <w:rPr>
          <w:rFonts w:ascii="Times New Roman" w:hAnsi="Times New Roman" w:cs="Times New Roman"/>
        </w:rPr>
        <w:t>tunnistatakse kehtetuks;</w:t>
      </w:r>
    </w:p>
    <w:p w:rsidR="56A875AF" w:rsidP="001525CE" w:rsidRDefault="56A875AF" w14:paraId="569D9CD8" w14:textId="2EB7BDBF">
      <w:pPr>
        <w:spacing w:after="60" w:line="240" w:lineRule="auto"/>
        <w:contextualSpacing/>
        <w:rPr>
          <w:rFonts w:ascii="Times New Roman" w:hAnsi="Times New Roman" w:cs="Times New Roman"/>
          <w:b/>
          <w:bCs/>
        </w:rPr>
      </w:pPr>
    </w:p>
    <w:p w:rsidR="47D4DCF8" w:rsidP="001525CE" w:rsidRDefault="00EE13D5" w14:paraId="718F258C" w14:textId="431038E4">
      <w:pPr>
        <w:spacing w:after="60" w:line="240" w:lineRule="auto"/>
        <w:contextualSpacing/>
        <w:rPr>
          <w:rFonts w:ascii="Times New Roman" w:hAnsi="Times New Roman" w:cs="Times New Roman"/>
        </w:rPr>
      </w:pPr>
      <w:r>
        <w:rPr>
          <w:rFonts w:ascii="Times New Roman" w:hAnsi="Times New Roman" w:cs="Times New Roman"/>
          <w:b/>
          <w:bCs/>
        </w:rPr>
        <w:t>10</w:t>
      </w:r>
      <w:r w:rsidR="0008508D">
        <w:rPr>
          <w:rFonts w:ascii="Times New Roman" w:hAnsi="Times New Roman" w:cs="Times New Roman"/>
          <w:b/>
          <w:bCs/>
        </w:rPr>
        <w:t xml:space="preserve">) </w:t>
      </w:r>
      <w:r w:rsidR="0008508D">
        <w:rPr>
          <w:rFonts w:ascii="Times New Roman" w:hAnsi="Times New Roman" w:cs="Times New Roman"/>
        </w:rPr>
        <w:t xml:space="preserve">paragrahvi 6 lõige 2 muudetakse ja sõnastatakse </w:t>
      </w:r>
      <w:r w:rsidRPr="1426E799" w:rsidR="0008508D">
        <w:rPr>
          <w:rFonts w:ascii="Times New Roman" w:hAnsi="Times New Roman" w:cs="Times New Roman"/>
        </w:rPr>
        <w:t>järgmisel</w:t>
      </w:r>
      <w:r w:rsidRPr="1426E799" w:rsidR="26C9BCAA">
        <w:rPr>
          <w:rFonts w:ascii="Times New Roman" w:hAnsi="Times New Roman" w:cs="Times New Roman"/>
        </w:rPr>
        <w:t>t</w:t>
      </w:r>
      <w:r w:rsidR="0008508D">
        <w:rPr>
          <w:rFonts w:ascii="Times New Roman" w:hAnsi="Times New Roman" w:cs="Times New Roman"/>
        </w:rPr>
        <w:t>:</w:t>
      </w:r>
      <w:r w:rsidRPr="32B00A88" w:rsidR="47D4DCF8">
        <w:rPr>
          <w:rFonts w:ascii="Times New Roman" w:hAnsi="Times New Roman" w:cs="Times New Roman"/>
        </w:rPr>
        <w:t xml:space="preserve"> </w:t>
      </w:r>
    </w:p>
    <w:p w:rsidR="001525CE" w:rsidP="001525CE" w:rsidRDefault="001525CE" w14:paraId="1316FDFD" w14:textId="77777777">
      <w:pPr>
        <w:spacing w:after="60" w:line="240" w:lineRule="auto"/>
        <w:contextualSpacing/>
        <w:rPr>
          <w:rFonts w:ascii="Arial" w:hAnsi="Arial" w:eastAsia="Arial" w:cs="Arial"/>
          <w:color w:val="202020"/>
          <w:sz w:val="21"/>
          <w:szCs w:val="21"/>
        </w:rPr>
      </w:pPr>
    </w:p>
    <w:p w:rsidR="003344FA" w:rsidP="001525CE" w:rsidRDefault="00995BCE" w14:paraId="545EE215" w14:textId="0EE6E19F">
      <w:pPr>
        <w:spacing w:line="240" w:lineRule="auto"/>
        <w:contextualSpacing/>
        <w:rPr>
          <w:rFonts w:ascii="Times New Roman" w:hAnsi="Times New Roman" w:eastAsia="Arial" w:cs="Times New Roman"/>
          <w:color w:val="202020"/>
          <w:szCs w:val="24"/>
        </w:rPr>
      </w:pPr>
      <w:r w:rsidRPr="00BE6E92">
        <w:rPr>
          <w:rFonts w:ascii="Times New Roman" w:hAnsi="Times New Roman" w:eastAsia="Arial" w:cs="Times New Roman"/>
          <w:color w:val="202020"/>
          <w:szCs w:val="24"/>
        </w:rPr>
        <w:lastRenderedPageBreak/>
        <w:t xml:space="preserve">„(2) </w:t>
      </w:r>
      <w:r w:rsidRPr="00BE6E92" w:rsidR="47D4DCF8">
        <w:rPr>
          <w:rFonts w:ascii="Times New Roman" w:hAnsi="Times New Roman" w:eastAsia="Arial" w:cs="Times New Roman"/>
          <w:color w:val="202020"/>
          <w:szCs w:val="24"/>
        </w:rPr>
        <w:t>Preemiad antakse üle Eesti Vabariigi aastapäeva tähistamise raames.</w:t>
      </w:r>
      <w:r w:rsidRPr="00BE6E92">
        <w:rPr>
          <w:rFonts w:ascii="Times New Roman" w:hAnsi="Times New Roman" w:eastAsia="Arial" w:cs="Times New Roman"/>
          <w:color w:val="202020"/>
          <w:szCs w:val="24"/>
        </w:rPr>
        <w:t>“</w:t>
      </w:r>
      <w:r w:rsidRPr="00BE6E92" w:rsidR="00C11082">
        <w:rPr>
          <w:rFonts w:ascii="Times New Roman" w:hAnsi="Times New Roman" w:eastAsia="Arial" w:cs="Times New Roman"/>
          <w:color w:val="202020"/>
          <w:szCs w:val="24"/>
        </w:rPr>
        <w:t>;</w:t>
      </w:r>
    </w:p>
    <w:p w:rsidR="001525CE" w:rsidP="001525CE" w:rsidRDefault="001525CE" w14:paraId="3B1D990E" w14:textId="77777777">
      <w:pPr>
        <w:spacing w:line="240" w:lineRule="auto"/>
        <w:contextualSpacing/>
        <w:rPr>
          <w:rFonts w:ascii="Times New Roman" w:hAnsi="Times New Roman" w:eastAsia="Arial" w:cs="Times New Roman"/>
          <w:color w:val="202020"/>
          <w:szCs w:val="24"/>
        </w:rPr>
      </w:pPr>
    </w:p>
    <w:p w:rsidR="00A04DA1" w:rsidP="0352ABEC" w:rsidRDefault="0099128A" w14:paraId="2B4D76D0" w14:textId="20CC74C4">
      <w:pPr>
        <w:spacing w:line="240" w:lineRule="auto"/>
        <w:contextualSpacing w:val="1"/>
        <w:rPr>
          <w:rFonts w:ascii="Times New Roman" w:hAnsi="Times New Roman" w:cs="Times New Roman"/>
          <w:b w:val="1"/>
          <w:bCs w:val="1"/>
        </w:rPr>
      </w:pPr>
      <w:r w:rsidRPr="0352ABEC" w:rsidR="0099128A">
        <w:rPr>
          <w:rFonts w:ascii="Times New Roman" w:hAnsi="Times New Roman" w:cs="Times New Roman"/>
          <w:b w:val="1"/>
          <w:bCs w:val="1"/>
        </w:rPr>
        <w:t>1</w:t>
      </w:r>
      <w:r w:rsidRPr="0352ABEC" w:rsidR="00EE13D5">
        <w:rPr>
          <w:rFonts w:ascii="Times New Roman" w:hAnsi="Times New Roman" w:cs="Times New Roman"/>
          <w:b w:val="1"/>
          <w:bCs w:val="1"/>
        </w:rPr>
        <w:t>1</w:t>
      </w:r>
      <w:r w:rsidRPr="0352ABEC" w:rsidR="00FC2CD6">
        <w:rPr>
          <w:rFonts w:ascii="Times New Roman" w:hAnsi="Times New Roman" w:cs="Times New Roman"/>
          <w:b w:val="1"/>
          <w:bCs w:val="1"/>
        </w:rPr>
        <w:t xml:space="preserve">) </w:t>
      </w:r>
      <w:r w:rsidRPr="0352ABEC" w:rsidR="00A04DA1">
        <w:rPr>
          <w:rFonts w:ascii="Times New Roman" w:hAnsi="Times New Roman" w:cs="Times New Roman"/>
        </w:rPr>
        <w:t xml:space="preserve">paragrahvi 6 täiendatakse </w:t>
      </w:r>
      <w:r w:rsidRPr="0352ABEC" w:rsidR="00FA1A6E">
        <w:rPr>
          <w:rFonts w:ascii="Times New Roman" w:hAnsi="Times New Roman" w:cs="Times New Roman"/>
        </w:rPr>
        <w:t>lõigetega 3</w:t>
      </w:r>
      <w:r w:rsidRPr="0352ABEC" w:rsidR="00133229">
        <w:rPr>
          <w:rFonts w:ascii="Times New Roman" w:hAnsi="Times New Roman" w:cs="Times New Roman"/>
        </w:rPr>
        <w:t xml:space="preserve"> </w:t>
      </w:r>
      <w:commentRangeStart w:id="1233557153"/>
      <w:ins w:author="Mari Koik - JUSTDIGI" w:date="2026-01-12T14:23:00Z" w:id="1258452477">
        <w:r w:rsidRPr="0352ABEC" w:rsidR="00FC3C4A">
          <w:rPr>
            <w:rFonts w:ascii="Times New Roman" w:hAnsi="Times New Roman" w:cs="Times New Roman"/>
          </w:rPr>
          <w:t>ja</w:t>
        </w:r>
      </w:ins>
      <w:commentRangeEnd w:id="1233557153"/>
      <w:r>
        <w:rPr>
          <w:rStyle w:val="CommentReference"/>
        </w:rPr>
        <w:commentReference w:id="1233557153"/>
      </w:r>
      <w:del w:author="Mari Koik - JUSTDIGI" w:date="2026-01-12T14:23:00Z" w:id="887413467">
        <w:r w:rsidRPr="0352ABEC" w:rsidDel="00FA1A6E">
          <w:rPr>
            <w:rFonts w:ascii="Times New Roman" w:hAnsi="Times New Roman" w:cs="Times New Roman"/>
          </w:rPr>
          <w:delText>-</w:delText>
        </w:r>
      </w:del>
      <w:r w:rsidRPr="0352ABEC" w:rsidR="00133229">
        <w:rPr>
          <w:rFonts w:ascii="Times New Roman" w:hAnsi="Times New Roman" w:cs="Times New Roman"/>
        </w:rPr>
        <w:t xml:space="preserve"> </w:t>
      </w:r>
      <w:r w:rsidRPr="0352ABEC" w:rsidR="00FA1A6E">
        <w:rPr>
          <w:rFonts w:ascii="Times New Roman" w:hAnsi="Times New Roman" w:cs="Times New Roman"/>
        </w:rPr>
        <w:t>4</w:t>
      </w:r>
      <w:r w:rsidRPr="0352ABEC" w:rsidR="00A04DA1">
        <w:rPr>
          <w:rFonts w:ascii="Times New Roman" w:hAnsi="Times New Roman" w:cs="Times New Roman"/>
        </w:rPr>
        <w:t xml:space="preserve"> järgmises sõnastuses</w:t>
      </w:r>
      <w:r w:rsidRPr="0352ABEC" w:rsidR="00103D64">
        <w:rPr>
          <w:rFonts w:ascii="Times New Roman" w:hAnsi="Times New Roman" w:cs="Times New Roman"/>
        </w:rPr>
        <w:t>:</w:t>
      </w:r>
    </w:p>
    <w:p w:rsidR="00103D64" w:rsidP="001525CE" w:rsidRDefault="00103D64" w14:paraId="4582029E" w14:textId="77777777">
      <w:pPr>
        <w:spacing w:line="240" w:lineRule="auto"/>
        <w:contextualSpacing/>
        <w:rPr>
          <w:rFonts w:ascii="Times New Roman" w:hAnsi="Times New Roman" w:cs="Times New Roman"/>
          <w:b/>
          <w:bCs/>
        </w:rPr>
      </w:pPr>
    </w:p>
    <w:p w:rsidRPr="000821EF" w:rsidR="00BA6B5B" w:rsidP="3CF1C36D" w:rsidRDefault="00FA1A6E" w14:paraId="7E20E098" w14:textId="5AF95D89">
      <w:pPr>
        <w:spacing w:line="240" w:lineRule="auto"/>
        <w:contextualSpacing/>
        <w:jc w:val="both"/>
        <w:rPr>
          <w:rFonts w:ascii="Times New Roman" w:hAnsi="Times New Roman" w:cs="Times New Roman"/>
        </w:rPr>
      </w:pPr>
      <w:r w:rsidRPr="000821EF">
        <w:rPr>
          <w:rFonts w:ascii="Times New Roman" w:hAnsi="Times New Roman" w:cs="Times New Roman"/>
        </w:rPr>
        <w:t>„</w:t>
      </w:r>
      <w:r w:rsidRPr="000821EF" w:rsidR="00103D64">
        <w:rPr>
          <w:rFonts w:ascii="Times New Roman" w:hAnsi="Times New Roman" w:cs="Times New Roman"/>
        </w:rPr>
        <w:t xml:space="preserve">(3) </w:t>
      </w:r>
      <w:r w:rsidRPr="000821EF" w:rsidR="00B34A5A">
        <w:rPr>
          <w:rFonts w:ascii="Times New Roman" w:hAnsi="Times New Roman" w:cs="Times New Roman"/>
        </w:rPr>
        <w:t>Preemia määramiseks võib töödelda järgmisi isikuandmeid:</w:t>
      </w:r>
    </w:p>
    <w:p w:rsidRPr="000821EF" w:rsidR="00B21A9C" w:rsidP="00E20274" w:rsidRDefault="00B34A5A" w14:paraId="386FB989" w14:textId="3DB8C108">
      <w:pPr>
        <w:spacing w:line="240" w:lineRule="auto"/>
        <w:contextualSpacing/>
        <w:jc w:val="both"/>
        <w:rPr>
          <w:rFonts w:ascii="Times New Roman" w:hAnsi="Times New Roman" w:cs="Times New Roman"/>
        </w:rPr>
      </w:pPr>
      <w:r w:rsidRPr="000821EF">
        <w:rPr>
          <w:rFonts w:ascii="Times New Roman" w:hAnsi="Times New Roman" w:cs="Times New Roman"/>
        </w:rPr>
        <w:t xml:space="preserve">1) </w:t>
      </w:r>
      <w:r w:rsidRPr="000821EF" w:rsidR="00103D64">
        <w:rPr>
          <w:rFonts w:ascii="Times New Roman" w:hAnsi="Times New Roman" w:cs="Times New Roman"/>
        </w:rPr>
        <w:t>ettepaneku</w:t>
      </w:r>
      <w:r w:rsidRPr="000821EF" w:rsidR="00B21A9C">
        <w:rPr>
          <w:rFonts w:ascii="Times New Roman" w:hAnsi="Times New Roman" w:cs="Times New Roman"/>
        </w:rPr>
        <w:t xml:space="preserve"> esitaja </w:t>
      </w:r>
      <w:r w:rsidRPr="000821EF" w:rsidR="009A3186">
        <w:rPr>
          <w:rFonts w:ascii="Times New Roman" w:hAnsi="Times New Roman" w:cs="Times New Roman"/>
        </w:rPr>
        <w:t>ees- ja perekonna</w:t>
      </w:r>
      <w:r w:rsidRPr="000821EF" w:rsidR="00B21A9C">
        <w:rPr>
          <w:rFonts w:ascii="Times New Roman" w:hAnsi="Times New Roman" w:cs="Times New Roman"/>
        </w:rPr>
        <w:t xml:space="preserve">nimi </w:t>
      </w:r>
      <w:r w:rsidRPr="000821EF" w:rsidR="20C927D5">
        <w:rPr>
          <w:rFonts w:ascii="Times New Roman" w:hAnsi="Times New Roman" w:cs="Times New Roman"/>
        </w:rPr>
        <w:t>ning</w:t>
      </w:r>
      <w:r w:rsidRPr="000821EF" w:rsidR="000F45D5">
        <w:rPr>
          <w:rFonts w:ascii="Times New Roman" w:hAnsi="Times New Roman" w:cs="Times New Roman"/>
        </w:rPr>
        <w:t xml:space="preserve"> </w:t>
      </w:r>
      <w:r w:rsidRPr="000821EF" w:rsidR="00B21A9C">
        <w:rPr>
          <w:rFonts w:ascii="Times New Roman" w:hAnsi="Times New Roman" w:cs="Times New Roman"/>
        </w:rPr>
        <w:t>kontaktandmed;</w:t>
      </w:r>
    </w:p>
    <w:p w:rsidRPr="000821EF" w:rsidR="00B34A5A" w:rsidP="00E20274" w:rsidRDefault="00B21A9C" w14:paraId="62A2FE5F" w14:textId="53117C9F">
      <w:pPr>
        <w:spacing w:line="240" w:lineRule="auto"/>
        <w:contextualSpacing/>
        <w:jc w:val="both"/>
        <w:rPr>
          <w:rFonts w:ascii="Times New Roman" w:hAnsi="Times New Roman" w:cs="Times New Roman"/>
        </w:rPr>
      </w:pPr>
      <w:r w:rsidRPr="000821EF">
        <w:rPr>
          <w:rFonts w:ascii="Times New Roman" w:hAnsi="Times New Roman" w:cs="Times New Roman"/>
        </w:rPr>
        <w:t>2)</w:t>
      </w:r>
      <w:r w:rsidRPr="000821EF" w:rsidR="00103D64">
        <w:rPr>
          <w:rFonts w:ascii="Times New Roman" w:hAnsi="Times New Roman" w:cs="Times New Roman"/>
        </w:rPr>
        <w:t xml:space="preserve"> </w:t>
      </w:r>
      <w:r w:rsidRPr="000821EF">
        <w:rPr>
          <w:rFonts w:ascii="Times New Roman" w:hAnsi="Times New Roman" w:cs="Times New Roman"/>
        </w:rPr>
        <w:t xml:space="preserve">preemia </w:t>
      </w:r>
      <w:r w:rsidRPr="000821EF" w:rsidR="00FE5DA9">
        <w:rPr>
          <w:rFonts w:ascii="Times New Roman" w:hAnsi="Times New Roman" w:cs="Times New Roman"/>
        </w:rPr>
        <w:t>kandidaadi ees-</w:t>
      </w:r>
      <w:r w:rsidRPr="000821EF" w:rsidR="009A3186">
        <w:rPr>
          <w:rFonts w:ascii="Times New Roman" w:hAnsi="Times New Roman" w:cs="Times New Roman"/>
        </w:rPr>
        <w:t xml:space="preserve"> </w:t>
      </w:r>
      <w:r w:rsidRPr="000821EF" w:rsidR="00FE5DA9">
        <w:rPr>
          <w:rFonts w:ascii="Times New Roman" w:hAnsi="Times New Roman" w:cs="Times New Roman"/>
        </w:rPr>
        <w:t>ja</w:t>
      </w:r>
      <w:r w:rsidRPr="000821EF" w:rsidR="009A3186">
        <w:rPr>
          <w:rFonts w:ascii="Times New Roman" w:hAnsi="Times New Roman" w:cs="Times New Roman"/>
        </w:rPr>
        <w:t xml:space="preserve"> perekonna</w:t>
      </w:r>
      <w:r w:rsidRPr="000821EF">
        <w:rPr>
          <w:rFonts w:ascii="Times New Roman" w:hAnsi="Times New Roman" w:cs="Times New Roman"/>
        </w:rPr>
        <w:t>nimi</w:t>
      </w:r>
      <w:r w:rsidRPr="000821EF" w:rsidR="005D4307">
        <w:rPr>
          <w:rFonts w:ascii="Times New Roman" w:hAnsi="Times New Roman" w:cs="Times New Roman"/>
        </w:rPr>
        <w:t xml:space="preserve"> ning</w:t>
      </w:r>
      <w:r w:rsidRPr="000821EF" w:rsidR="005D4284">
        <w:rPr>
          <w:rFonts w:ascii="Times New Roman" w:hAnsi="Times New Roman" w:cs="Times New Roman"/>
        </w:rPr>
        <w:t xml:space="preserve"> </w:t>
      </w:r>
      <w:r w:rsidRPr="000821EF" w:rsidR="00C54DE4">
        <w:rPr>
          <w:rFonts w:ascii="Times New Roman" w:hAnsi="Times New Roman" w:cs="Times New Roman"/>
        </w:rPr>
        <w:t>preemia määramise</w:t>
      </w:r>
      <w:r w:rsidRPr="000821EF" w:rsidR="002845C9">
        <w:rPr>
          <w:rFonts w:ascii="Times New Roman" w:hAnsi="Times New Roman" w:cs="Times New Roman"/>
        </w:rPr>
        <w:t>ks esitatud</w:t>
      </w:r>
      <w:r w:rsidRPr="000821EF" w:rsidR="00C54DE4">
        <w:rPr>
          <w:rFonts w:ascii="Times New Roman" w:hAnsi="Times New Roman" w:cs="Times New Roman"/>
        </w:rPr>
        <w:t xml:space="preserve"> põhjendus</w:t>
      </w:r>
      <w:r w:rsidRPr="000821EF" w:rsidR="00FA1A6E">
        <w:rPr>
          <w:rFonts w:ascii="Times New Roman" w:hAnsi="Times New Roman" w:cs="Times New Roman"/>
        </w:rPr>
        <w:t>;</w:t>
      </w:r>
    </w:p>
    <w:p w:rsidRPr="000821EF" w:rsidR="00FA1A6E" w:rsidP="00E20274" w:rsidRDefault="00FA1A6E" w14:paraId="60189085" w14:textId="54EFE0B9">
      <w:pPr>
        <w:spacing w:line="240" w:lineRule="auto"/>
        <w:contextualSpacing/>
        <w:jc w:val="both"/>
        <w:rPr>
          <w:rFonts w:ascii="Times New Roman" w:hAnsi="Times New Roman" w:cs="Times New Roman"/>
        </w:rPr>
      </w:pPr>
      <w:r w:rsidRPr="000821EF">
        <w:rPr>
          <w:rFonts w:ascii="Times New Roman" w:hAnsi="Times New Roman" w:cs="Times New Roman"/>
        </w:rPr>
        <w:t>3) preemia laureaadi</w:t>
      </w:r>
      <w:r w:rsidRPr="000821EF" w:rsidR="008C46CC">
        <w:rPr>
          <w:rFonts w:ascii="Times New Roman" w:hAnsi="Times New Roman" w:cs="Times New Roman"/>
        </w:rPr>
        <w:t xml:space="preserve"> </w:t>
      </w:r>
      <w:r w:rsidRPr="000821EF" w:rsidR="00893DDD">
        <w:rPr>
          <w:rFonts w:ascii="Times New Roman" w:hAnsi="Times New Roman" w:cs="Times New Roman"/>
        </w:rPr>
        <w:t>ees- ja perekonna</w:t>
      </w:r>
      <w:r w:rsidRPr="000821EF" w:rsidR="008C46CC">
        <w:rPr>
          <w:rFonts w:ascii="Times New Roman" w:hAnsi="Times New Roman" w:cs="Times New Roman"/>
        </w:rPr>
        <w:t>nimi,</w:t>
      </w:r>
      <w:r w:rsidRPr="000821EF">
        <w:rPr>
          <w:rFonts w:ascii="Times New Roman" w:hAnsi="Times New Roman" w:cs="Times New Roman"/>
        </w:rPr>
        <w:t xml:space="preserve"> kontaktandmed </w:t>
      </w:r>
      <w:r w:rsidRPr="000821EF" w:rsidR="00A33170">
        <w:rPr>
          <w:rFonts w:ascii="Times New Roman" w:hAnsi="Times New Roman" w:cs="Times New Roman"/>
        </w:rPr>
        <w:t xml:space="preserve">ning </w:t>
      </w:r>
      <w:del w:author="Mari Koik - JUSTDIGI" w:date="2026-01-12T14:23:00Z" w16du:dateUtc="2026-01-12T12:23:00Z" w:id="3">
        <w:r w:rsidRPr="000821EF" w:rsidDel="00FC3C4A">
          <w:rPr>
            <w:rFonts w:ascii="Times New Roman" w:hAnsi="Times New Roman" w:cs="Times New Roman"/>
          </w:rPr>
          <w:delText xml:space="preserve"> </w:delText>
        </w:r>
      </w:del>
      <w:r w:rsidRPr="000821EF">
        <w:rPr>
          <w:rFonts w:ascii="Times New Roman" w:hAnsi="Times New Roman" w:cs="Times New Roman"/>
        </w:rPr>
        <w:t>pangakonto number.</w:t>
      </w:r>
    </w:p>
    <w:p w:rsidRPr="000821EF" w:rsidR="00FA1A6E" w:rsidP="00E20274" w:rsidRDefault="00FA1A6E" w14:paraId="2FA939F5" w14:textId="77777777">
      <w:pPr>
        <w:spacing w:line="240" w:lineRule="auto"/>
        <w:contextualSpacing/>
        <w:jc w:val="both"/>
        <w:rPr>
          <w:rFonts w:ascii="Times New Roman" w:hAnsi="Times New Roman" w:cs="Times New Roman"/>
        </w:rPr>
      </w:pPr>
    </w:p>
    <w:p w:rsidRPr="008952C4" w:rsidR="00FA1A6E" w:rsidP="22181BF9" w:rsidRDefault="001B21CD" w14:paraId="7D6736DE" w14:textId="7DAD6792">
      <w:pPr>
        <w:spacing w:line="240" w:lineRule="auto"/>
        <w:contextualSpacing w:val="1"/>
        <w:jc w:val="both"/>
        <w:rPr>
          <w:rFonts w:ascii="Times New Roman" w:hAnsi="Times New Roman" w:cs="Times New Roman"/>
          <w:strike w:val="1"/>
        </w:rPr>
      </w:pPr>
      <w:r w:rsidRPr="22181BF9" w:rsidR="001B21CD">
        <w:rPr>
          <w:rFonts w:ascii="Times New Roman" w:hAnsi="Times New Roman" w:cs="Times New Roman"/>
        </w:rPr>
        <w:t>(</w:t>
      </w:r>
      <w:commentRangeStart w:id="1476281844"/>
      <w:commentRangeStart w:id="1384398542"/>
      <w:r w:rsidRPr="22181BF9" w:rsidR="001B21CD">
        <w:rPr>
          <w:rFonts w:ascii="Times New Roman" w:hAnsi="Times New Roman" w:cs="Times New Roman"/>
        </w:rPr>
        <w:t>4</w:t>
      </w:r>
      <w:commentRangeEnd w:id="1476281844"/>
      <w:r>
        <w:rPr>
          <w:rStyle w:val="CommentReference"/>
        </w:rPr>
        <w:commentReference w:id="1476281844"/>
      </w:r>
      <w:commentRangeEnd w:id="1384398542"/>
      <w:r>
        <w:rPr>
          <w:rStyle w:val="CommentReference"/>
        </w:rPr>
        <w:commentReference w:id="1384398542"/>
      </w:r>
      <w:r w:rsidRPr="22181BF9" w:rsidR="001B21CD">
        <w:rPr>
          <w:rFonts w:ascii="Times New Roman" w:hAnsi="Times New Roman" w:cs="Times New Roman"/>
        </w:rPr>
        <w:t>) Käesoleva paragrahvi lõikes 3</w:t>
      </w:r>
      <w:r w:rsidRPr="22181BF9" w:rsidR="00580D73">
        <w:rPr>
          <w:rFonts w:ascii="Times New Roman" w:hAnsi="Times New Roman" w:cs="Times New Roman"/>
        </w:rPr>
        <w:t xml:space="preserve"> nimetatud isikuandmeid säilitatakse </w:t>
      </w:r>
      <w:del w:author="Mari Koik - JUSTDIGI" w:date="2026-01-12T14:23:00Z" w:id="1971761846">
        <w:r w:rsidRPr="22181BF9" w:rsidDel="00580D73">
          <w:rPr>
            <w:rFonts w:ascii="Times New Roman" w:hAnsi="Times New Roman" w:cs="Times New Roman"/>
          </w:rPr>
          <w:delText xml:space="preserve">7 </w:delText>
        </w:r>
      </w:del>
      <w:ins w:author="Mari Koik - JUSTDIGI" w:date="2026-01-12T14:23:00Z" w:id="251242883">
        <w:r w:rsidRPr="22181BF9" w:rsidR="00FC3C4A">
          <w:rPr>
            <w:rFonts w:ascii="Times New Roman" w:hAnsi="Times New Roman" w:cs="Times New Roman"/>
          </w:rPr>
          <w:t>seitse</w:t>
        </w:r>
        <w:r w:rsidRPr="22181BF9" w:rsidR="00FC3C4A">
          <w:rPr>
            <w:rFonts w:ascii="Times New Roman" w:hAnsi="Times New Roman" w:cs="Times New Roman"/>
          </w:rPr>
          <w:t xml:space="preserve"> </w:t>
        </w:r>
      </w:ins>
      <w:r w:rsidRPr="22181BF9" w:rsidR="00580D73">
        <w:rPr>
          <w:rFonts w:ascii="Times New Roman" w:hAnsi="Times New Roman" w:cs="Times New Roman"/>
        </w:rPr>
        <w:t xml:space="preserve">aastat, </w:t>
      </w:r>
      <w:del w:author="Mari Koik - JUSTDIGI" w:date="2026-01-12T14:24:00Z" w:id="1645201070">
        <w:r w:rsidRPr="22181BF9" w:rsidDel="00580D73">
          <w:rPr>
            <w:rFonts w:ascii="Times New Roman" w:hAnsi="Times New Roman" w:cs="Times New Roman"/>
          </w:rPr>
          <w:delText xml:space="preserve">peale </w:delText>
        </w:r>
        <w:r w:rsidRPr="22181BF9" w:rsidDel="00580D73">
          <w:rPr>
            <w:rFonts w:ascii="Times New Roman" w:hAnsi="Times New Roman" w:cs="Times New Roman"/>
          </w:rPr>
          <w:delText>mida</w:delText>
        </w:r>
      </w:del>
      <w:ins w:author="Mari Koik - JUSTDIGI" w:date="2026-01-12T14:24:00Z" w:id="1607535982">
        <w:r w:rsidRPr="22181BF9" w:rsidR="00DA20E9">
          <w:rPr>
            <w:rFonts w:ascii="Times New Roman" w:hAnsi="Times New Roman" w:cs="Times New Roman"/>
          </w:rPr>
          <w:t>mille</w:t>
        </w:r>
        <w:r w:rsidRPr="22181BF9" w:rsidR="00DA20E9">
          <w:rPr>
            <w:rFonts w:ascii="Times New Roman" w:hAnsi="Times New Roman" w:cs="Times New Roman"/>
          </w:rPr>
          <w:t xml:space="preserve"> järel</w:t>
        </w:r>
      </w:ins>
      <w:r w:rsidRPr="22181BF9" w:rsidR="009A0ADA">
        <w:rPr>
          <w:rFonts w:ascii="Times New Roman" w:hAnsi="Times New Roman" w:cs="Times New Roman"/>
        </w:rPr>
        <w:t xml:space="preserve"> </w:t>
      </w:r>
      <w:r w:rsidRPr="22181BF9" w:rsidR="005D4307">
        <w:rPr>
          <w:rFonts w:ascii="Times New Roman" w:hAnsi="Times New Roman" w:cs="Times New Roman"/>
        </w:rPr>
        <w:t>isikuandmed arhiveeritakse</w:t>
      </w:r>
      <w:r w:rsidRPr="22181BF9" w:rsidR="009A0ADA">
        <w:rPr>
          <w:rFonts w:ascii="Times New Roman" w:hAnsi="Times New Roman" w:cs="Times New Roman"/>
        </w:rPr>
        <w:t>.</w:t>
      </w:r>
      <w:r w:rsidRPr="22181BF9" w:rsidR="003472ED">
        <w:rPr>
          <w:rFonts w:ascii="Times New Roman" w:hAnsi="Times New Roman" w:cs="Times New Roman"/>
        </w:rPr>
        <w:t>“;</w:t>
      </w:r>
    </w:p>
    <w:p w:rsidR="005F0B7D" w:rsidP="001525CE" w:rsidRDefault="005F0B7D" w14:paraId="2DF3FBAD" w14:textId="77777777">
      <w:pPr>
        <w:spacing w:line="240" w:lineRule="auto"/>
        <w:contextualSpacing/>
        <w:rPr>
          <w:rFonts w:ascii="Times New Roman" w:hAnsi="Times New Roman" w:cs="Times New Roman"/>
        </w:rPr>
      </w:pPr>
    </w:p>
    <w:p w:rsidRPr="004732A3" w:rsidR="00175285" w:rsidP="001525CE" w:rsidRDefault="005F0B7D" w14:paraId="2B2EBEA2" w14:textId="585AB98E">
      <w:pPr>
        <w:spacing w:line="240" w:lineRule="auto"/>
        <w:contextualSpacing/>
        <w:rPr>
          <w:rFonts w:ascii="Times New Roman" w:hAnsi="Times New Roman" w:cs="Times New Roman"/>
        </w:rPr>
      </w:pPr>
      <w:r>
        <w:rPr>
          <w:rFonts w:ascii="Times New Roman" w:hAnsi="Times New Roman" w:cs="Times New Roman"/>
          <w:b/>
          <w:bCs/>
        </w:rPr>
        <w:t>1</w:t>
      </w:r>
      <w:r w:rsidR="00105DA3">
        <w:rPr>
          <w:rFonts w:ascii="Times New Roman" w:hAnsi="Times New Roman" w:cs="Times New Roman"/>
          <w:b/>
          <w:bCs/>
        </w:rPr>
        <w:t>2</w:t>
      </w:r>
      <w:r>
        <w:rPr>
          <w:rFonts w:ascii="Times New Roman" w:hAnsi="Times New Roman" w:cs="Times New Roman"/>
          <w:b/>
          <w:bCs/>
        </w:rPr>
        <w:t xml:space="preserve">) </w:t>
      </w:r>
      <w:r w:rsidRPr="56A875AF" w:rsidR="00D9170E">
        <w:rPr>
          <w:rFonts w:ascii="Times New Roman" w:hAnsi="Times New Roman" w:cs="Times New Roman"/>
        </w:rPr>
        <w:t>seaduse 2. peatükk tunnistatakse kehtetuks</w:t>
      </w:r>
      <w:r w:rsidR="00105DA3">
        <w:rPr>
          <w:rFonts w:ascii="Times New Roman" w:hAnsi="Times New Roman" w:cs="Times New Roman"/>
        </w:rPr>
        <w:t>;</w:t>
      </w:r>
    </w:p>
    <w:p w:rsidR="001525CE" w:rsidP="001525CE" w:rsidRDefault="001525CE" w14:paraId="142C5038" w14:textId="77777777">
      <w:pPr>
        <w:spacing w:line="240" w:lineRule="auto"/>
        <w:contextualSpacing/>
        <w:rPr>
          <w:rFonts w:ascii="Times New Roman" w:hAnsi="Times New Roman" w:cs="Times New Roman"/>
          <w:color w:val="202020"/>
        </w:rPr>
      </w:pPr>
    </w:p>
    <w:p w:rsidRPr="00A14CAE" w:rsidR="00105DA3" w:rsidP="45899B63" w:rsidRDefault="00105DA3" w14:paraId="0ED3ECB6" w14:textId="4F62FB94">
      <w:pPr>
        <w:spacing w:line="240" w:lineRule="auto"/>
        <w:contextualSpacing/>
        <w:rPr>
          <w:rFonts w:ascii="Times New Roman" w:hAnsi="Times New Roman" w:cs="Times New Roman"/>
          <w:color w:val="202020"/>
        </w:rPr>
      </w:pPr>
      <w:r w:rsidRPr="03E5AB74">
        <w:rPr>
          <w:rFonts w:ascii="Times New Roman" w:hAnsi="Times New Roman" w:cs="Times New Roman"/>
          <w:b/>
          <w:bCs/>
          <w:color w:val="202020"/>
        </w:rPr>
        <w:t>13)</w:t>
      </w:r>
      <w:r w:rsidRPr="03E5AB74">
        <w:rPr>
          <w:rFonts w:ascii="Times New Roman" w:hAnsi="Times New Roman" w:cs="Times New Roman"/>
          <w:color w:val="202020"/>
        </w:rPr>
        <w:t xml:space="preserve"> paragrahvi 16 täiendatakse lõikega 3 järgmises sõnastuses:</w:t>
      </w:r>
    </w:p>
    <w:p w:rsidRPr="00A14CAE" w:rsidR="00105DA3" w:rsidP="075059EF" w:rsidRDefault="00105DA3" w14:paraId="732CCA67" w14:textId="77777777">
      <w:pPr>
        <w:spacing w:line="240" w:lineRule="auto"/>
        <w:contextualSpacing/>
        <w:rPr>
          <w:rFonts w:ascii="Times New Roman" w:hAnsi="Times New Roman" w:cs="Times New Roman"/>
          <w:color w:val="202020"/>
        </w:rPr>
      </w:pPr>
    </w:p>
    <w:p w:rsidRPr="00A14CAE" w:rsidR="00105DA3" w:rsidP="075059EF" w:rsidRDefault="00105DA3" w14:paraId="185DBDF9" w14:textId="6A362E60">
      <w:pPr>
        <w:spacing w:line="240" w:lineRule="auto"/>
        <w:contextualSpacing/>
        <w:rPr>
          <w:rFonts w:ascii="Times New Roman" w:hAnsi="Times New Roman" w:cs="Times New Roman"/>
          <w:color w:val="202020"/>
        </w:rPr>
      </w:pPr>
      <w:r w:rsidRPr="00A14CAE">
        <w:rPr>
          <w:rFonts w:ascii="Times New Roman" w:hAnsi="Times New Roman" w:cs="Times New Roman"/>
          <w:color w:val="202020"/>
        </w:rPr>
        <w:t>„(3) Auhinna määramisel kohaldatakse isikuandmete töötlemisele käesoleva seaduse § 6 lõikeid 3 ja 4.“.</w:t>
      </w:r>
    </w:p>
    <w:p w:rsidR="00105DA3" w:rsidP="001525CE" w:rsidRDefault="00105DA3" w14:paraId="17897180" w14:textId="77777777">
      <w:pPr>
        <w:spacing w:line="240" w:lineRule="auto"/>
        <w:contextualSpacing/>
        <w:rPr>
          <w:rFonts w:ascii="Times New Roman" w:hAnsi="Times New Roman" w:cs="Times New Roman"/>
          <w:color w:val="202020"/>
        </w:rPr>
      </w:pPr>
    </w:p>
    <w:p w:rsidR="00AF7ED0" w:rsidP="001525CE" w:rsidRDefault="00FC2CD6" w14:paraId="6C7A3FE6" w14:textId="77777777">
      <w:pPr>
        <w:spacing w:line="240" w:lineRule="auto"/>
        <w:contextualSpacing/>
        <w:rPr>
          <w:rFonts w:ascii="Times New Roman" w:hAnsi="Times New Roman" w:cs="Times New Roman"/>
          <w:b/>
          <w:szCs w:val="24"/>
        </w:rPr>
      </w:pPr>
      <w:bookmarkStart w:name="_Hlk207724151" w:id="8"/>
      <w:r w:rsidRPr="00744CB5">
        <w:rPr>
          <w:rFonts w:ascii="Times New Roman" w:hAnsi="Times New Roman" w:cs="Times New Roman"/>
          <w:b/>
          <w:szCs w:val="24"/>
        </w:rPr>
        <w:t>§</w:t>
      </w:r>
      <w:bookmarkEnd w:id="8"/>
      <w:r w:rsidRPr="00744CB5">
        <w:rPr>
          <w:rFonts w:ascii="Times New Roman" w:hAnsi="Times New Roman" w:cs="Times New Roman"/>
          <w:b/>
          <w:szCs w:val="24"/>
        </w:rPr>
        <w:t xml:space="preserve"> 2. Spordiseaduse muutmine</w:t>
      </w:r>
    </w:p>
    <w:p w:rsidRPr="00744CB5" w:rsidR="001525CE" w:rsidP="001525CE" w:rsidRDefault="001525CE" w14:paraId="527EE4EC" w14:textId="77777777">
      <w:pPr>
        <w:spacing w:line="240" w:lineRule="auto"/>
        <w:contextualSpacing/>
        <w:rPr>
          <w:rFonts w:ascii="Times New Roman" w:hAnsi="Times New Roman" w:cs="Times New Roman"/>
          <w:szCs w:val="24"/>
        </w:rPr>
      </w:pPr>
    </w:p>
    <w:p w:rsidRPr="00481251" w:rsidR="00743907" w:rsidP="00481251" w:rsidRDefault="00FC2CD6" w14:paraId="658EAC6E" w14:textId="6A6D153C">
      <w:pPr>
        <w:spacing w:after="60" w:line="240" w:lineRule="auto"/>
        <w:rPr>
          <w:rFonts w:ascii="Times New Roman" w:hAnsi="Times New Roman" w:cs="Times New Roman"/>
        </w:rPr>
      </w:pPr>
      <w:r w:rsidRPr="00481251">
        <w:rPr>
          <w:rFonts w:ascii="Times New Roman" w:hAnsi="Times New Roman" w:cs="Times New Roman"/>
        </w:rPr>
        <w:t>Spordiseaduse</w:t>
      </w:r>
      <w:r w:rsidRPr="00481251" w:rsidR="00256308">
        <w:rPr>
          <w:rFonts w:ascii="Times New Roman" w:hAnsi="Times New Roman" w:cs="Times New Roman"/>
        </w:rPr>
        <w:t xml:space="preserve"> </w:t>
      </w:r>
      <w:r w:rsidRPr="00481251" w:rsidR="000653E6">
        <w:rPr>
          <w:rFonts w:ascii="Times New Roman" w:hAnsi="Times New Roman" w:cs="Times New Roman"/>
          <w:bCs/>
          <w:szCs w:val="24"/>
        </w:rPr>
        <w:t>§</w:t>
      </w:r>
      <w:r w:rsidRPr="00481251" w:rsidR="003B4998">
        <w:rPr>
          <w:rFonts w:ascii="Times New Roman" w:hAnsi="Times New Roman" w:cs="Times New Roman"/>
          <w:bCs/>
          <w:szCs w:val="24"/>
        </w:rPr>
        <w:t xml:space="preserve"> </w:t>
      </w:r>
      <w:r w:rsidRPr="00481251">
        <w:rPr>
          <w:rFonts w:ascii="Times New Roman" w:hAnsi="Times New Roman" w:cs="Times New Roman"/>
        </w:rPr>
        <w:t xml:space="preserve">10 </w:t>
      </w:r>
      <w:r w:rsidRPr="00481251" w:rsidR="00743907">
        <w:rPr>
          <w:rFonts w:ascii="Times New Roman" w:hAnsi="Times New Roman" w:cs="Times New Roman"/>
        </w:rPr>
        <w:t>muudetakse ja sõnastatakse järgmiselt:</w:t>
      </w:r>
    </w:p>
    <w:p w:rsidR="00D56247" w:rsidP="001525CE" w:rsidRDefault="00D56247" w14:paraId="028E2D4D" w14:textId="77777777">
      <w:pPr>
        <w:spacing w:after="60" w:line="240" w:lineRule="auto"/>
        <w:contextualSpacing/>
        <w:rPr>
          <w:rFonts w:ascii="Times New Roman" w:hAnsi="Times New Roman" w:cs="Times New Roman"/>
        </w:rPr>
      </w:pPr>
    </w:p>
    <w:p w:rsidR="00256308" w:rsidP="001525CE" w:rsidRDefault="00256308" w14:paraId="6C307F3C" w14:textId="7110221F">
      <w:pPr>
        <w:spacing w:after="60" w:line="240" w:lineRule="auto"/>
        <w:contextualSpacing/>
        <w:rPr>
          <w:rFonts w:ascii="Times New Roman" w:hAnsi="Times New Roman" w:cs="Times New Roman"/>
          <w:b/>
          <w:bCs/>
        </w:rPr>
      </w:pPr>
      <w:r w:rsidRPr="56A875AF">
        <w:rPr>
          <w:rFonts w:ascii="Times New Roman" w:hAnsi="Times New Roman" w:cs="Times New Roman"/>
          <w:b/>
          <w:bCs/>
        </w:rPr>
        <w:t>„§ 10.</w:t>
      </w:r>
      <w:r w:rsidRPr="56A875AF" w:rsidR="184E062D">
        <w:rPr>
          <w:rFonts w:ascii="Times New Roman" w:hAnsi="Times New Roman" w:cs="Times New Roman"/>
          <w:b/>
          <w:bCs/>
        </w:rPr>
        <w:t xml:space="preserve"> </w:t>
      </w:r>
      <w:r w:rsidRPr="56A875AF">
        <w:rPr>
          <w:rFonts w:ascii="Times New Roman" w:hAnsi="Times New Roman" w:cs="Times New Roman"/>
          <w:b/>
          <w:bCs/>
        </w:rPr>
        <w:t>Riiklikud spordipreemiad</w:t>
      </w:r>
    </w:p>
    <w:p w:rsidRPr="00256308" w:rsidR="001525CE" w:rsidP="001525CE" w:rsidRDefault="001525CE" w14:paraId="618BF095" w14:textId="77777777">
      <w:pPr>
        <w:spacing w:after="60" w:line="240" w:lineRule="auto"/>
        <w:contextualSpacing/>
        <w:rPr>
          <w:rFonts w:ascii="Times New Roman" w:hAnsi="Times New Roman" w:cs="Times New Roman"/>
          <w:b/>
          <w:bCs/>
        </w:rPr>
      </w:pPr>
    </w:p>
    <w:p w:rsidR="2B9B9084" w:rsidP="001525CE" w:rsidRDefault="2B9B9084" w14:paraId="471B340F" w14:textId="44399083">
      <w:pPr>
        <w:shd w:val="clear" w:color="auto" w:fill="FFFFFF" w:themeFill="background1"/>
        <w:spacing w:before="105" w:after="0" w:line="240" w:lineRule="auto"/>
        <w:contextualSpacing/>
        <w:jc w:val="both"/>
        <w:rPr>
          <w:rFonts w:ascii="Times New Roman" w:hAnsi="Times New Roman" w:cs="Times New Roman"/>
          <w:color w:val="202020"/>
          <w:szCs w:val="24"/>
        </w:rPr>
      </w:pPr>
      <w:r w:rsidRPr="00E85027">
        <w:rPr>
          <w:rFonts w:ascii="Times New Roman" w:hAnsi="Times New Roman" w:cs="Times New Roman"/>
          <w:color w:val="202020"/>
          <w:szCs w:val="24"/>
        </w:rPr>
        <w:t xml:space="preserve">(1) Vabariigi Valitsus määrab väljapaistvate sportlike saavutuste eest riiklikke spordipreemiaid. </w:t>
      </w:r>
    </w:p>
    <w:p w:rsidRPr="00E85027" w:rsidR="001525CE" w:rsidP="001525CE" w:rsidRDefault="001525CE" w14:paraId="29BC01FB" w14:textId="77777777">
      <w:pPr>
        <w:shd w:val="clear" w:color="auto" w:fill="FFFFFF" w:themeFill="background1"/>
        <w:spacing w:before="105" w:after="0" w:line="240" w:lineRule="auto"/>
        <w:contextualSpacing/>
        <w:jc w:val="both"/>
        <w:rPr>
          <w:rFonts w:ascii="Times New Roman" w:hAnsi="Times New Roman" w:cs="Times New Roman"/>
          <w:color w:val="202020"/>
          <w:szCs w:val="24"/>
        </w:rPr>
      </w:pPr>
    </w:p>
    <w:p w:rsidRPr="00E85027" w:rsidR="2B9B9084" w:rsidP="001525CE" w:rsidRDefault="2B9B9084" w14:paraId="55291A1B" w14:textId="58CF6FEF">
      <w:pPr>
        <w:shd w:val="clear" w:color="auto" w:fill="FFFFFF" w:themeFill="background1"/>
        <w:spacing w:before="105" w:after="0" w:line="240" w:lineRule="auto"/>
        <w:contextualSpacing/>
        <w:jc w:val="both"/>
        <w:rPr>
          <w:rFonts w:ascii="Times New Roman" w:hAnsi="Times New Roman" w:cs="Times New Roman"/>
          <w:color w:val="202020"/>
          <w:szCs w:val="24"/>
        </w:rPr>
      </w:pPr>
      <w:r w:rsidRPr="00E85027">
        <w:rPr>
          <w:rFonts w:ascii="Times New Roman" w:hAnsi="Times New Roman" w:cs="Times New Roman"/>
          <w:color w:val="202020"/>
          <w:szCs w:val="24"/>
        </w:rPr>
        <w:t>(</w:t>
      </w:r>
      <w:r w:rsidRPr="00E85027" w:rsidR="34DCFE65">
        <w:rPr>
          <w:rFonts w:ascii="Times New Roman" w:hAnsi="Times New Roman" w:cs="Times New Roman"/>
          <w:color w:val="202020"/>
          <w:szCs w:val="24"/>
        </w:rPr>
        <w:t>2</w:t>
      </w:r>
      <w:r w:rsidRPr="00E85027">
        <w:rPr>
          <w:rFonts w:ascii="Times New Roman" w:hAnsi="Times New Roman" w:cs="Times New Roman"/>
          <w:color w:val="202020"/>
          <w:szCs w:val="24"/>
        </w:rPr>
        <w:t xml:space="preserve">) Käesoleva seaduse § 11 lõikes 1 nimetatud reeglite rikkumise korral otsustab riikliku spordipreemia tagasinõudmise Vabariigi Valitsus. </w:t>
      </w:r>
    </w:p>
    <w:p w:rsidR="001525CE" w:rsidP="001525CE" w:rsidRDefault="001525CE" w14:paraId="576EFA41" w14:textId="77777777">
      <w:pPr>
        <w:spacing w:after="60" w:line="240" w:lineRule="auto"/>
        <w:contextualSpacing/>
        <w:jc w:val="both"/>
        <w:rPr>
          <w:rFonts w:ascii="Times New Roman" w:hAnsi="Times New Roman" w:cs="Times New Roman"/>
          <w:color w:val="202020"/>
          <w:szCs w:val="24"/>
        </w:rPr>
      </w:pPr>
    </w:p>
    <w:p w:rsidR="00BE0322" w:rsidP="22181BF9" w:rsidRDefault="2B9B9084" w14:paraId="3D32724D" w14:textId="17064458">
      <w:pPr>
        <w:spacing w:after="60" w:line="240" w:lineRule="auto"/>
        <w:contextualSpacing w:val="1"/>
        <w:jc w:val="both"/>
        <w:rPr>
          <w:rFonts w:ascii="Times New Roman" w:hAnsi="Times New Roman" w:cs="Times New Roman"/>
        </w:rPr>
      </w:pPr>
      <w:r w:rsidRPr="22181BF9" w:rsidR="2B9B9084">
        <w:rPr>
          <w:rFonts w:ascii="Times New Roman" w:hAnsi="Times New Roman" w:cs="Times New Roman"/>
          <w:color w:val="202020"/>
        </w:rPr>
        <w:t>(</w:t>
      </w:r>
      <w:commentRangeStart w:id="250452840"/>
      <w:r w:rsidRPr="22181BF9" w:rsidR="404B3F28">
        <w:rPr>
          <w:rFonts w:ascii="Times New Roman" w:hAnsi="Times New Roman" w:cs="Times New Roman"/>
          <w:color w:val="202020"/>
        </w:rPr>
        <w:t>3</w:t>
      </w:r>
      <w:commentRangeEnd w:id="250452840"/>
      <w:r>
        <w:rPr>
          <w:rStyle w:val="CommentReference"/>
        </w:rPr>
        <w:commentReference w:id="250452840"/>
      </w:r>
      <w:r w:rsidRPr="22181BF9" w:rsidR="2B9B9084">
        <w:rPr>
          <w:rFonts w:ascii="Times New Roman" w:hAnsi="Times New Roman" w:cs="Times New Roman"/>
          <w:color w:val="202020"/>
        </w:rPr>
        <w:t>) Riiklike spordipreemiate mää</w:t>
      </w:r>
      <w:r w:rsidRPr="22181BF9" w:rsidR="2B9B9084">
        <w:rPr>
          <w:rFonts w:ascii="Times New Roman" w:hAnsi="Times New Roman" w:cs="Times New Roman"/>
          <w:color w:val="202020"/>
        </w:rPr>
        <w:t xml:space="preserve">ramise ning tagasinõudmise tingimused ja korra kehtestab </w:t>
      </w:r>
      <w:r w:rsidRPr="22181BF9" w:rsidR="5D32CFC3">
        <w:rPr>
          <w:rFonts w:ascii="Times New Roman" w:hAnsi="Times New Roman" w:cs="Times New Roman"/>
        </w:rPr>
        <w:t xml:space="preserve">valdkonna eest vastutav </w:t>
      </w:r>
      <w:commentRangeStart w:id="1994756387"/>
      <w:r w:rsidRPr="22181BF9" w:rsidR="5D32CFC3">
        <w:rPr>
          <w:rFonts w:ascii="Times New Roman" w:hAnsi="Times New Roman" w:cs="Times New Roman"/>
        </w:rPr>
        <w:t>minister </w:t>
      </w:r>
      <w:commentRangeEnd w:id="1994756387"/>
      <w:r>
        <w:rPr>
          <w:rStyle w:val="CommentReference"/>
        </w:rPr>
        <w:commentReference w:id="1994756387"/>
      </w:r>
      <w:r w:rsidRPr="22181BF9" w:rsidR="5D32CFC3">
        <w:rPr>
          <w:rFonts w:ascii="Times New Roman" w:hAnsi="Times New Roman" w:cs="Times New Roman"/>
        </w:rPr>
        <w:t>määrusega</w:t>
      </w:r>
      <w:r w:rsidRPr="22181BF9" w:rsidR="5D32CFC3">
        <w:rPr>
          <w:rFonts w:ascii="Times New Roman" w:hAnsi="Times New Roman" w:cs="Times New Roman"/>
        </w:rPr>
        <w:t>.</w:t>
      </w:r>
    </w:p>
    <w:p w:rsidR="00481251" w:rsidP="001525CE" w:rsidRDefault="00481251" w14:paraId="7206294E" w14:textId="77777777">
      <w:pPr>
        <w:spacing w:after="60" w:line="240" w:lineRule="auto"/>
        <w:contextualSpacing/>
        <w:jc w:val="both"/>
        <w:rPr>
          <w:rFonts w:ascii="Times New Roman" w:hAnsi="Times New Roman" w:cs="Times New Roman"/>
        </w:rPr>
      </w:pPr>
    </w:p>
    <w:p w:rsidRPr="00CB1E30" w:rsidR="00F957C6" w:rsidP="65C1ABDC" w:rsidRDefault="00481251" w14:paraId="04290630" w14:textId="40F76491">
      <w:pPr>
        <w:spacing w:after="60" w:line="240" w:lineRule="auto"/>
        <w:contextualSpacing/>
        <w:jc w:val="both"/>
        <w:rPr>
          <w:rFonts w:ascii="Times New Roman" w:hAnsi="Times New Roman" w:cs="Times New Roman"/>
        </w:rPr>
      </w:pPr>
      <w:r w:rsidRPr="03E5AB74">
        <w:rPr>
          <w:rFonts w:ascii="Times New Roman" w:hAnsi="Times New Roman" w:cs="Times New Roman"/>
        </w:rPr>
        <w:t xml:space="preserve">(4) </w:t>
      </w:r>
      <w:r w:rsidRPr="03E5AB74" w:rsidR="00F957C6">
        <w:rPr>
          <w:rFonts w:ascii="Times New Roman" w:hAnsi="Times New Roman" w:cs="Times New Roman"/>
        </w:rPr>
        <w:t>Spordipreemia määramiseks võib töödelda järgmisi isikuandmeid:</w:t>
      </w:r>
    </w:p>
    <w:p w:rsidRPr="00CB1E30" w:rsidR="00F957C6" w:rsidP="00F957C6" w:rsidRDefault="00F957C6" w14:paraId="34DF15C3" w14:textId="04A69773">
      <w:pPr>
        <w:spacing w:after="60" w:line="240" w:lineRule="auto"/>
        <w:contextualSpacing/>
        <w:jc w:val="both"/>
        <w:rPr>
          <w:rFonts w:ascii="Times New Roman" w:hAnsi="Times New Roman" w:cs="Times New Roman"/>
        </w:rPr>
      </w:pPr>
      <w:r w:rsidRPr="00CB1E30">
        <w:rPr>
          <w:rFonts w:ascii="Times New Roman" w:hAnsi="Times New Roman" w:cs="Times New Roman"/>
        </w:rPr>
        <w:t xml:space="preserve">1) ettepaneku esitaja ees- ja perekonnanimi </w:t>
      </w:r>
      <w:r w:rsidRPr="00CB1E30" w:rsidR="000F1160">
        <w:rPr>
          <w:rFonts w:ascii="Times New Roman" w:hAnsi="Times New Roman" w:cs="Times New Roman"/>
        </w:rPr>
        <w:t>ning</w:t>
      </w:r>
      <w:r w:rsidRPr="00CB1E30">
        <w:rPr>
          <w:rFonts w:ascii="Times New Roman" w:hAnsi="Times New Roman" w:cs="Times New Roman"/>
        </w:rPr>
        <w:t xml:space="preserve"> kontaktandmed;</w:t>
      </w:r>
    </w:p>
    <w:p w:rsidRPr="00CB1E30" w:rsidR="00F957C6" w:rsidP="00F957C6" w:rsidRDefault="00F957C6" w14:paraId="6D52A7C3" w14:textId="4BF40362">
      <w:pPr>
        <w:spacing w:after="60" w:line="240" w:lineRule="auto"/>
        <w:contextualSpacing/>
        <w:jc w:val="both"/>
        <w:rPr>
          <w:rFonts w:ascii="Times New Roman" w:hAnsi="Times New Roman" w:cs="Times New Roman"/>
        </w:rPr>
      </w:pPr>
      <w:r w:rsidRPr="00CB1E30">
        <w:rPr>
          <w:rFonts w:ascii="Times New Roman" w:hAnsi="Times New Roman" w:cs="Times New Roman"/>
        </w:rPr>
        <w:t>2) preemia kandidaadi ees- ja perekonnanimi</w:t>
      </w:r>
      <w:r w:rsidRPr="00CB1E30" w:rsidR="005D4307">
        <w:rPr>
          <w:rFonts w:ascii="Times New Roman" w:hAnsi="Times New Roman" w:cs="Times New Roman"/>
        </w:rPr>
        <w:t xml:space="preserve"> ning</w:t>
      </w:r>
      <w:r w:rsidRPr="00CB1E30">
        <w:rPr>
          <w:rFonts w:ascii="Times New Roman" w:hAnsi="Times New Roman" w:cs="Times New Roman"/>
        </w:rPr>
        <w:t xml:space="preserve"> preemia määramiseks esitatud põhjendus;</w:t>
      </w:r>
    </w:p>
    <w:p w:rsidRPr="00CB1E30" w:rsidR="00F957C6" w:rsidP="00F957C6" w:rsidRDefault="00F957C6" w14:paraId="16FAE073" w14:textId="54096B76">
      <w:pPr>
        <w:spacing w:after="60" w:line="240" w:lineRule="auto"/>
        <w:contextualSpacing/>
        <w:jc w:val="both"/>
        <w:rPr>
          <w:rFonts w:ascii="Times New Roman" w:hAnsi="Times New Roman" w:cs="Times New Roman"/>
        </w:rPr>
      </w:pPr>
      <w:r w:rsidRPr="00CB1E30">
        <w:rPr>
          <w:rFonts w:ascii="Times New Roman" w:hAnsi="Times New Roman" w:cs="Times New Roman"/>
        </w:rPr>
        <w:t xml:space="preserve">3) preemia laureaadi ees- ja perekonnanimi, kontaktandmed </w:t>
      </w:r>
      <w:del w:author="Mari Koik - JUSTDIGI" w:date="2026-01-12T14:25:00Z" w16du:dateUtc="2026-01-12T12:25:00Z" w:id="9">
        <w:r w:rsidRPr="00CB1E30" w:rsidDel="00245776">
          <w:rPr>
            <w:rFonts w:ascii="Times New Roman" w:hAnsi="Times New Roman" w:cs="Times New Roman"/>
          </w:rPr>
          <w:delText xml:space="preserve">ja </w:delText>
        </w:r>
      </w:del>
      <w:ins w:author="Mari Koik - JUSTDIGI" w:date="2026-01-12T14:25:00Z" w16du:dateUtc="2026-01-12T12:25:00Z" w:id="10">
        <w:r w:rsidR="00245776">
          <w:rPr>
            <w:rFonts w:ascii="Times New Roman" w:hAnsi="Times New Roman" w:cs="Times New Roman"/>
          </w:rPr>
          <w:t>ning</w:t>
        </w:r>
        <w:r w:rsidRPr="00CB1E30" w:rsidR="00245776">
          <w:rPr>
            <w:rFonts w:ascii="Times New Roman" w:hAnsi="Times New Roman" w:cs="Times New Roman"/>
          </w:rPr>
          <w:t xml:space="preserve"> </w:t>
        </w:r>
      </w:ins>
      <w:r w:rsidRPr="00CB1E30">
        <w:rPr>
          <w:rFonts w:ascii="Times New Roman" w:hAnsi="Times New Roman" w:cs="Times New Roman"/>
        </w:rPr>
        <w:t>pangakonto number.</w:t>
      </w:r>
    </w:p>
    <w:p w:rsidRPr="00CB1E30" w:rsidR="00F957C6" w:rsidP="00F957C6" w:rsidRDefault="00F957C6" w14:paraId="318151F4" w14:textId="77777777">
      <w:pPr>
        <w:spacing w:after="60" w:line="240" w:lineRule="auto"/>
        <w:contextualSpacing/>
        <w:jc w:val="both"/>
        <w:rPr>
          <w:rFonts w:ascii="Times New Roman" w:hAnsi="Times New Roman" w:cs="Times New Roman"/>
        </w:rPr>
      </w:pPr>
    </w:p>
    <w:p w:rsidR="00481251" w:rsidP="65C1ABDC" w:rsidRDefault="00F957C6" w14:paraId="5FF537CC" w14:textId="74111757">
      <w:pPr>
        <w:spacing w:after="60" w:line="240" w:lineRule="auto"/>
        <w:contextualSpacing/>
        <w:jc w:val="both"/>
        <w:rPr>
          <w:rFonts w:ascii="Times New Roman" w:hAnsi="Times New Roman" w:cs="Times New Roman"/>
        </w:rPr>
      </w:pPr>
      <w:r w:rsidRPr="03E5AB74">
        <w:rPr>
          <w:rFonts w:ascii="Times New Roman" w:hAnsi="Times New Roman" w:cs="Times New Roman"/>
        </w:rPr>
        <w:t xml:space="preserve">(5) Käesoleva paragrahvi lõikes 4 </w:t>
      </w:r>
      <w:r w:rsidRPr="03E5AB74" w:rsidR="00051207">
        <w:rPr>
          <w:rFonts w:ascii="Times New Roman" w:hAnsi="Times New Roman" w:cs="Times New Roman"/>
        </w:rPr>
        <w:t>nimetatud</w:t>
      </w:r>
      <w:r w:rsidRPr="03E5AB74">
        <w:rPr>
          <w:rFonts w:ascii="Times New Roman" w:hAnsi="Times New Roman" w:cs="Times New Roman"/>
        </w:rPr>
        <w:t xml:space="preserve"> isikuandmeid säilitatakse </w:t>
      </w:r>
      <w:del w:author="Mari Koik - JUSTDIGI" w:date="2026-01-12T14:25:00Z" w16du:dateUtc="2026-01-12T12:25:00Z" w:id="11">
        <w:r w:rsidRPr="03E5AB74" w:rsidDel="00245776">
          <w:rPr>
            <w:rFonts w:ascii="Times New Roman" w:hAnsi="Times New Roman" w:cs="Times New Roman"/>
          </w:rPr>
          <w:delText xml:space="preserve">7 </w:delText>
        </w:r>
      </w:del>
      <w:ins w:author="Mari Koik - JUSTDIGI" w:date="2026-01-12T14:25:00Z" w16du:dateUtc="2026-01-12T12:25:00Z" w:id="12">
        <w:r w:rsidR="00245776">
          <w:rPr>
            <w:rFonts w:ascii="Times New Roman" w:hAnsi="Times New Roman" w:cs="Times New Roman"/>
          </w:rPr>
          <w:t>seitse</w:t>
        </w:r>
        <w:r w:rsidRPr="03E5AB74" w:rsidR="00245776">
          <w:rPr>
            <w:rFonts w:ascii="Times New Roman" w:hAnsi="Times New Roman" w:cs="Times New Roman"/>
          </w:rPr>
          <w:t xml:space="preserve"> </w:t>
        </w:r>
      </w:ins>
      <w:r w:rsidRPr="03E5AB74">
        <w:rPr>
          <w:rFonts w:ascii="Times New Roman" w:hAnsi="Times New Roman" w:cs="Times New Roman"/>
        </w:rPr>
        <w:t xml:space="preserve">aastat, </w:t>
      </w:r>
      <w:ins w:author="Mari Koik - JUSTDIGI" w:date="2026-01-12T14:25:00Z" w16du:dateUtc="2026-01-12T12:25:00Z" w:id="13">
        <w:r w:rsidR="00245776">
          <w:rPr>
            <w:rFonts w:ascii="Times New Roman" w:hAnsi="Times New Roman" w:cs="Times New Roman"/>
          </w:rPr>
          <w:t>mille järel</w:t>
        </w:r>
      </w:ins>
      <w:del w:author="Mari Koik - JUSTDIGI" w:date="2026-01-12T14:25:00Z" w16du:dateUtc="2026-01-12T12:25:00Z" w:id="14">
        <w:r w:rsidRPr="03E5AB74" w:rsidDel="00245776">
          <w:rPr>
            <w:rFonts w:ascii="Times New Roman" w:hAnsi="Times New Roman" w:cs="Times New Roman"/>
          </w:rPr>
          <w:delText>peale mida</w:delText>
        </w:r>
      </w:del>
      <w:r w:rsidRPr="03E5AB74">
        <w:rPr>
          <w:rFonts w:ascii="Times New Roman" w:hAnsi="Times New Roman" w:cs="Times New Roman"/>
        </w:rPr>
        <w:t xml:space="preserve"> </w:t>
      </w:r>
      <w:r w:rsidRPr="03E5AB74" w:rsidR="005D4307">
        <w:rPr>
          <w:rFonts w:ascii="Times New Roman" w:hAnsi="Times New Roman" w:cs="Times New Roman"/>
        </w:rPr>
        <w:t>isikuandmed</w:t>
      </w:r>
      <w:r w:rsidRPr="03E5AB74">
        <w:rPr>
          <w:rFonts w:ascii="Times New Roman" w:hAnsi="Times New Roman" w:cs="Times New Roman"/>
        </w:rPr>
        <w:t xml:space="preserve"> arhiveeritakse.“</w:t>
      </w:r>
      <w:r w:rsidRPr="03E5AB74" w:rsidR="005F72EF">
        <w:rPr>
          <w:rFonts w:ascii="Times New Roman" w:hAnsi="Times New Roman" w:cs="Times New Roman"/>
        </w:rPr>
        <w:t>.</w:t>
      </w:r>
    </w:p>
    <w:p w:rsidR="00BE0322" w:rsidP="001525CE" w:rsidRDefault="00BE0322" w14:paraId="66E79F9E" w14:textId="77777777">
      <w:pPr>
        <w:spacing w:after="60" w:line="240" w:lineRule="auto"/>
        <w:contextualSpacing/>
        <w:jc w:val="both"/>
        <w:rPr>
          <w:rFonts w:ascii="Times New Roman" w:hAnsi="Times New Roman" w:cs="Times New Roman"/>
        </w:rPr>
      </w:pPr>
    </w:p>
    <w:p w:rsidRPr="00BE0322" w:rsidR="00AF7ED0" w:rsidP="001525CE" w:rsidRDefault="00FC2CD6" w14:paraId="351AE5C0" w14:textId="4FE055E3">
      <w:pPr>
        <w:spacing w:after="60" w:line="240" w:lineRule="auto"/>
        <w:contextualSpacing/>
        <w:jc w:val="both"/>
        <w:rPr>
          <w:rFonts w:ascii="Times New Roman" w:hAnsi="Times New Roman" w:cs="Times New Roman"/>
        </w:rPr>
      </w:pPr>
      <w:r w:rsidRPr="56A875AF">
        <w:rPr>
          <w:rFonts w:ascii="Times New Roman" w:hAnsi="Times New Roman" w:cs="Times New Roman"/>
          <w:b/>
          <w:bCs/>
        </w:rPr>
        <w:t>§ 3.</w:t>
      </w:r>
      <w:r w:rsidRPr="56A875AF" w:rsidR="39A977CB">
        <w:rPr>
          <w:rFonts w:ascii="Times New Roman" w:hAnsi="Times New Roman" w:cs="Times New Roman"/>
          <w:b/>
          <w:bCs/>
        </w:rPr>
        <w:t xml:space="preserve"> </w:t>
      </w:r>
      <w:r w:rsidRPr="56A875AF">
        <w:rPr>
          <w:rFonts w:ascii="Times New Roman" w:hAnsi="Times New Roman" w:cs="Times New Roman"/>
          <w:b/>
          <w:bCs/>
        </w:rPr>
        <w:t>Seaduse jõustumine</w:t>
      </w:r>
    </w:p>
    <w:p w:rsidR="001525CE" w:rsidP="001525CE" w:rsidRDefault="001525CE" w14:paraId="6A3FF87B" w14:textId="77777777">
      <w:pPr>
        <w:spacing w:line="240" w:lineRule="auto"/>
        <w:contextualSpacing/>
        <w:rPr>
          <w:rFonts w:ascii="Times New Roman" w:hAnsi="Times New Roman" w:cs="Times New Roman"/>
        </w:rPr>
      </w:pPr>
    </w:p>
    <w:p w:rsidR="00BE0322" w:rsidP="12E2DBF1" w:rsidRDefault="00BE0322" w14:paraId="28C3ADBC" w14:textId="6678B4D0">
      <w:pPr>
        <w:spacing w:line="240" w:lineRule="auto"/>
        <w:contextualSpacing/>
        <w:rPr>
          <w:rFonts w:ascii="Times New Roman" w:hAnsi="Times New Roman" w:cs="Times New Roman"/>
        </w:rPr>
      </w:pPr>
      <w:r w:rsidRPr="12E2DBF1">
        <w:rPr>
          <w:rFonts w:ascii="Times New Roman" w:hAnsi="Times New Roman" w:cs="Times New Roman"/>
        </w:rPr>
        <w:t xml:space="preserve">Käesolev seadus jõustub </w:t>
      </w:r>
      <w:r w:rsidRPr="00CB1E30">
        <w:rPr>
          <w:rFonts w:ascii="Times New Roman" w:hAnsi="Times New Roman" w:cs="Times New Roman"/>
        </w:rPr>
        <w:t xml:space="preserve">2026. aasta 1. </w:t>
      </w:r>
      <w:r w:rsidRPr="00CB1E30" w:rsidR="6F685968">
        <w:rPr>
          <w:rFonts w:ascii="Times New Roman" w:hAnsi="Times New Roman" w:cs="Times New Roman"/>
        </w:rPr>
        <w:t>märts</w:t>
      </w:r>
      <w:r w:rsidRPr="00CB1E30">
        <w:rPr>
          <w:rFonts w:ascii="Times New Roman" w:hAnsi="Times New Roman" w:cs="Times New Roman"/>
        </w:rPr>
        <w:t>il. </w:t>
      </w:r>
      <w:r>
        <w:br/>
      </w:r>
    </w:p>
    <w:p w:rsidR="001525CE" w:rsidP="001525CE" w:rsidRDefault="001525CE" w14:paraId="49433D8F" w14:textId="77777777">
      <w:pPr>
        <w:spacing w:line="240" w:lineRule="auto"/>
        <w:contextualSpacing/>
        <w:rPr>
          <w:rFonts w:ascii="Times New Roman" w:hAnsi="Times New Roman" w:cs="Times New Roman"/>
        </w:rPr>
      </w:pPr>
    </w:p>
    <w:p w:rsidRPr="00BE0322" w:rsidR="001525CE" w:rsidP="001525CE" w:rsidRDefault="001525CE" w14:paraId="382B1C02" w14:textId="77777777">
      <w:pPr>
        <w:spacing w:line="240" w:lineRule="auto"/>
        <w:contextualSpacing/>
        <w:rPr>
          <w:rFonts w:ascii="Times New Roman" w:hAnsi="Times New Roman" w:cs="Times New Roman"/>
        </w:rPr>
      </w:pPr>
    </w:p>
    <w:p w:rsidRPr="00B35A57" w:rsidR="00B35A57" w:rsidP="00B35A57" w:rsidRDefault="00B35A57" w14:paraId="4B6E63ED" w14:textId="6983657E">
      <w:pPr>
        <w:keepNext/>
        <w:widowControl w:val="0"/>
        <w:autoSpaceDN w:val="0"/>
        <w:adjustRightInd w:val="0"/>
        <w:spacing w:after="0" w:line="240" w:lineRule="auto"/>
        <w:jc w:val="both"/>
        <w:rPr>
          <w:rFonts w:ascii="Times New Roman" w:hAnsi="Times New Roman" w:cs="Times New Roman"/>
          <w:color w:val="000000"/>
          <w:szCs w:val="24"/>
        </w:rPr>
      </w:pPr>
      <w:r w:rsidRPr="00B35A57">
        <w:rPr>
          <w:rFonts w:ascii="Times New Roman" w:hAnsi="Times New Roman" w:cs="Times New Roman"/>
          <w:color w:val="000000"/>
          <w:szCs w:val="24"/>
        </w:rPr>
        <w:lastRenderedPageBreak/>
        <w:t>Lauri Hussar</w:t>
      </w:r>
    </w:p>
    <w:p w:rsidRPr="00B35A57" w:rsidR="00B35A57" w:rsidP="00B35A57" w:rsidRDefault="00B35A57" w14:paraId="64FC6724" w14:textId="77777777">
      <w:pPr>
        <w:keepNext/>
        <w:widowControl w:val="0"/>
        <w:autoSpaceDN w:val="0"/>
        <w:adjustRightInd w:val="0"/>
        <w:spacing w:after="0" w:line="240" w:lineRule="auto"/>
        <w:jc w:val="both"/>
        <w:rPr>
          <w:rFonts w:ascii="Times New Roman" w:hAnsi="Times New Roman" w:eastAsia="Arial Unicode MS" w:cs="Times New Roman"/>
          <w:color w:val="000000"/>
          <w:szCs w:val="24"/>
        </w:rPr>
      </w:pPr>
      <w:r w:rsidRPr="00B35A57">
        <w:rPr>
          <w:rFonts w:ascii="Times New Roman" w:hAnsi="Times New Roman" w:eastAsia="Arial Unicode MS" w:cs="Times New Roman"/>
          <w:color w:val="000000"/>
          <w:szCs w:val="24"/>
        </w:rPr>
        <w:t>Riigikogu esimees</w:t>
      </w:r>
    </w:p>
    <w:p w:rsidRPr="00B35A57" w:rsidR="00B35A57" w:rsidP="00B35A57" w:rsidRDefault="00B35A57" w14:paraId="77C57796" w14:textId="77777777">
      <w:pPr>
        <w:spacing w:after="0" w:line="240" w:lineRule="auto"/>
        <w:jc w:val="both"/>
        <w:rPr>
          <w:rFonts w:ascii="Times New Roman" w:hAnsi="Times New Roman" w:eastAsia="Aptos" w:cs="Times New Roman"/>
          <w:color w:val="000000"/>
          <w:szCs w:val="24"/>
          <w:lang w:eastAsia="en-US"/>
        </w:rPr>
      </w:pPr>
    </w:p>
    <w:p w:rsidR="00B35A57" w:rsidP="12E2DBF1" w:rsidRDefault="00B35A57" w14:paraId="01AEFC63" w14:textId="6595069F">
      <w:pPr>
        <w:keepNext/>
        <w:widowControl w:val="0"/>
        <w:spacing w:after="0" w:line="240" w:lineRule="auto"/>
        <w:jc w:val="both"/>
        <w:rPr>
          <w:rFonts w:ascii="Times New Roman" w:hAnsi="Times New Roman" w:cs="Times New Roman"/>
          <w:color w:val="000000" w:themeColor="text1"/>
        </w:rPr>
      </w:pPr>
      <w:r w:rsidRPr="12E2DBF1">
        <w:rPr>
          <w:rFonts w:ascii="Times New Roman" w:hAnsi="Times New Roman" w:cs="Times New Roman"/>
          <w:color w:val="000000" w:themeColor="text1"/>
        </w:rPr>
        <w:t>Tallinn,</w:t>
      </w:r>
      <w:r>
        <w:tab/>
      </w:r>
      <w:r>
        <w:tab/>
      </w:r>
      <w:r w:rsidRPr="12E2DBF1">
        <w:rPr>
          <w:rFonts w:ascii="Times New Roman" w:hAnsi="Times New Roman" w:cs="Times New Roman"/>
          <w:color w:val="000000" w:themeColor="text1"/>
        </w:rPr>
        <w:t>202</w:t>
      </w:r>
      <w:r w:rsidRPr="12E2DBF1" w:rsidR="78FE289E">
        <w:rPr>
          <w:rFonts w:ascii="Times New Roman" w:hAnsi="Times New Roman" w:cs="Times New Roman"/>
          <w:color w:val="000000" w:themeColor="text1"/>
        </w:rPr>
        <w:t>6</w:t>
      </w:r>
    </w:p>
    <w:p w:rsidRPr="00B35A57" w:rsidR="00B35A57" w:rsidP="00B35A57" w:rsidRDefault="00B35A57" w14:paraId="420DCD6F" w14:textId="3BFAFFF8">
      <w:pPr>
        <w:spacing w:after="0" w:line="240" w:lineRule="auto"/>
        <w:rPr>
          <w:rFonts w:ascii="Aptos" w:hAnsi="Aptos" w:eastAsia="Aptos" w:cs="Arial"/>
          <w:sz w:val="22"/>
          <w:szCs w:val="22"/>
        </w:rPr>
      </w:pPr>
    </w:p>
    <w:p w:rsidRPr="00B35A57" w:rsidR="00B35A57" w:rsidP="00B35A57" w:rsidRDefault="00B35A57" w14:paraId="268EF0BF" w14:textId="77777777">
      <w:pPr>
        <w:spacing w:after="0" w:line="240" w:lineRule="auto"/>
        <w:rPr>
          <w:rFonts w:ascii="Times New Roman" w:hAnsi="Times New Roman" w:eastAsia="Arial Unicode MS" w:cs="Times New Roman"/>
          <w:kern w:val="3"/>
          <w:szCs w:val="24"/>
        </w:rPr>
      </w:pPr>
      <w:r w:rsidRPr="00B35A57">
        <w:rPr>
          <w:rFonts w:ascii="Times New Roman" w:hAnsi="Times New Roman" w:eastAsia="Arial Unicode MS" w:cs="Times New Roman"/>
          <w:kern w:val="3"/>
          <w:szCs w:val="24"/>
        </w:rPr>
        <w:t>___________________________________________________________________________</w:t>
      </w:r>
    </w:p>
    <w:p w:rsidRPr="00B35A57" w:rsidR="00B35A57" w:rsidP="00B35A57" w:rsidRDefault="00B35A57" w14:paraId="54B6858F" w14:textId="77777777">
      <w:pPr>
        <w:spacing w:after="0" w:line="240" w:lineRule="auto"/>
        <w:rPr>
          <w:rFonts w:ascii="Times New Roman" w:hAnsi="Times New Roman" w:eastAsia="Arial Unicode MS" w:cs="Times New Roman"/>
          <w:kern w:val="3"/>
          <w:szCs w:val="24"/>
        </w:rPr>
      </w:pPr>
      <w:r w:rsidRPr="00B35A57">
        <w:rPr>
          <w:rFonts w:ascii="Times New Roman" w:hAnsi="Times New Roman" w:eastAsia="Arial Unicode MS" w:cs="Times New Roman"/>
          <w:kern w:val="3"/>
          <w:szCs w:val="24"/>
        </w:rPr>
        <w:t>Algatab Vabariigi Valitsus</w:t>
      </w:r>
    </w:p>
    <w:p w:rsidRPr="00B35A57" w:rsidR="00B35A57" w:rsidP="00B35A57" w:rsidRDefault="00B35A57" w14:paraId="3D831E03" w14:textId="77777777">
      <w:pPr>
        <w:spacing w:after="0" w:line="240" w:lineRule="auto"/>
        <w:rPr>
          <w:rFonts w:ascii="Times New Roman" w:hAnsi="Times New Roman" w:eastAsia="Arial Unicode MS" w:cs="Times New Roman"/>
          <w:kern w:val="3"/>
          <w:szCs w:val="24"/>
        </w:rPr>
      </w:pPr>
    </w:p>
    <w:p w:rsidRPr="00B35A57" w:rsidR="00B35A57" w:rsidP="00B35A57" w:rsidRDefault="00B35A57" w14:paraId="792EA54C" w14:textId="77777777">
      <w:pPr>
        <w:spacing w:after="0" w:line="240" w:lineRule="auto"/>
        <w:rPr>
          <w:rFonts w:ascii="Times New Roman" w:hAnsi="Times New Roman" w:eastAsia="Arial Unicode MS" w:cs="Times New Roman"/>
          <w:kern w:val="3"/>
          <w:szCs w:val="24"/>
        </w:rPr>
      </w:pPr>
      <w:r w:rsidRPr="00B35A57">
        <w:rPr>
          <w:rFonts w:ascii="Times New Roman" w:hAnsi="Times New Roman" w:eastAsia="Arial Unicode MS" w:cs="Times New Roman"/>
          <w:kern w:val="3"/>
          <w:szCs w:val="24"/>
        </w:rPr>
        <w:t>Vabariigi Valitsuse nimel</w:t>
      </w:r>
    </w:p>
    <w:p w:rsidRPr="00B35A57" w:rsidR="00B35A57" w:rsidP="00B35A57" w:rsidRDefault="00B35A57" w14:paraId="62829059" w14:textId="77777777">
      <w:pPr>
        <w:spacing w:after="0" w:line="240" w:lineRule="auto"/>
        <w:rPr>
          <w:rFonts w:ascii="Times New Roman" w:hAnsi="Times New Roman" w:eastAsia="Arial Unicode MS" w:cs="Times New Roman"/>
          <w:kern w:val="3"/>
          <w:szCs w:val="24"/>
        </w:rPr>
      </w:pPr>
    </w:p>
    <w:p w:rsidRPr="00B35A57" w:rsidR="00B35A57" w:rsidP="00B35A57" w:rsidRDefault="00B35A57" w14:paraId="45E89261" w14:textId="77777777">
      <w:pPr>
        <w:spacing w:after="0" w:line="240" w:lineRule="auto"/>
        <w:rPr>
          <w:rFonts w:ascii="Times New Roman" w:hAnsi="Times New Roman" w:eastAsia="Arial Unicode MS" w:cs="Times New Roman"/>
          <w:kern w:val="3"/>
          <w:szCs w:val="24"/>
        </w:rPr>
      </w:pPr>
      <w:r w:rsidRPr="00B35A57">
        <w:rPr>
          <w:rFonts w:ascii="Times New Roman" w:hAnsi="Times New Roman" w:eastAsia="Arial Unicode MS" w:cs="Times New Roman"/>
          <w:kern w:val="3"/>
          <w:szCs w:val="24"/>
        </w:rPr>
        <w:t>(allkirjastatud digitaalselt)</w:t>
      </w:r>
    </w:p>
    <w:p w:rsidRPr="00B35A57" w:rsidR="00B35A57" w:rsidP="00B35A57" w:rsidRDefault="00B35A57" w14:paraId="06446A3C" w14:textId="77777777">
      <w:pPr>
        <w:spacing w:after="0" w:line="240" w:lineRule="auto"/>
        <w:jc w:val="both"/>
        <w:rPr>
          <w:rFonts w:ascii="Times New Roman" w:hAnsi="Times New Roman" w:eastAsia="Aptos" w:cs="Arial"/>
          <w:szCs w:val="24"/>
        </w:rPr>
      </w:pPr>
    </w:p>
    <w:p w:rsidRPr="00744CB5" w:rsidR="00AF7ED0" w:rsidP="00B35A57" w:rsidRDefault="00AF7ED0" w14:paraId="0E7B48FF" w14:textId="47F7BC4C">
      <w:pPr>
        <w:spacing w:line="240" w:lineRule="auto"/>
        <w:contextualSpacing/>
        <w:rPr>
          <w:rFonts w:ascii="Times New Roman" w:hAnsi="Times New Roman" w:cs="Times New Roman"/>
        </w:rPr>
      </w:pPr>
    </w:p>
    <w:sectPr w:rsidRPr="00744CB5" w:rsidR="00AF7ED0">
      <w:headerReference w:type="default" r:id="rId11"/>
      <w:footerReference w:type="default" r:id="rId12"/>
      <w:headerReference w:type="first" r:id="rId13"/>
      <w:footerReference w:type="first" r:id="rId14"/>
      <w:pgSz w:w="12240" w:h="15840" w:orient="portrait"/>
      <w:pgMar w:top="1134" w:right="1134" w:bottom="1134" w:left="1701" w:header="709" w:footer="709" w:gutter="0"/>
      <w:cols w:space="708"/>
      <w:titlePg/>
    </w:sectPr>
  </w:body>
</w:document>
</file>

<file path=word/comments.xml><?xml version="1.0" encoding="utf-8"?>
<w:comments xmlns:w14="http://schemas.microsoft.com/office/word/2010/wordml" xmlns:w="http://schemas.openxmlformats.org/wordprocessingml/2006/main">
  <w:comment xmlns:w="http://schemas.openxmlformats.org/wordprocessingml/2006/main" w:initials="JJ" w:author="Johanna Maria Kosk - JUSTDIGI" w:date="2026-01-12T16:48:57" w:id="612927419">
    <w:p xmlns:w14="http://schemas.microsoft.com/office/word/2010/wordml" xmlns:w="http://schemas.openxmlformats.org/wordprocessingml/2006/main" w:rsidR="307401E0" w:rsidRDefault="5683995E" w14:paraId="5D1C0097" w14:textId="206AF68D">
      <w:pPr>
        <w:pStyle w:val="CommentText"/>
      </w:pPr>
      <w:r>
        <w:rPr>
          <w:rStyle w:val="CommentReference"/>
        </w:rPr>
        <w:annotationRef/>
      </w:r>
      <w:r w:rsidRPr="6EBA7202" w:rsidR="16E01B4B">
        <w:t>liigne tühik</w:t>
      </w:r>
    </w:p>
  </w:comment>
  <w:comment xmlns:w="http://schemas.openxmlformats.org/wordprocessingml/2006/main" w:initials="JJ" w:author="Johanna Maria Kosk - JUSTDIGI" w:date="2026-01-12T16:50:22" w:id="1233557153">
    <w:p xmlns:w14="http://schemas.microsoft.com/office/word/2010/wordml" xmlns:w="http://schemas.openxmlformats.org/wordprocessingml/2006/main" w:rsidR="6E654CC9" w:rsidRDefault="39D1E215" w14:paraId="75A451E3" w14:textId="26BEDFE2">
      <w:pPr>
        <w:pStyle w:val="CommentText"/>
      </w:pPr>
      <w:r>
        <w:rPr>
          <w:rStyle w:val="CommentReference"/>
        </w:rPr>
        <w:annotationRef/>
      </w:r>
      <w:r w:rsidRPr="00448402" w:rsidR="33253283">
        <w:t xml:space="preserve">Peab kasutama "ja", kuna on kaks järjestikust lõiget, mille vahel pole rohkem ühikuid. </w:t>
      </w:r>
    </w:p>
  </w:comment>
  <w:comment xmlns:w="http://schemas.openxmlformats.org/wordprocessingml/2006/main" w:initials="JJ" w:author="Johanna Maria Kosk - JUSTDIGI" w:date="2026-01-12T16:54:57" w:id="63126060">
    <w:p xmlns:w14="http://schemas.microsoft.com/office/word/2010/wordml" xmlns:w="http://schemas.openxmlformats.org/wordprocessingml/2006/main" w:rsidR="3B941485" w:rsidRDefault="310AE352" w14:paraId="08E2BB00" w14:textId="7CFD71EC">
      <w:pPr>
        <w:pStyle w:val="CommentText"/>
      </w:pPr>
      <w:r>
        <w:rPr>
          <w:rStyle w:val="CommentReference"/>
        </w:rPr>
        <w:annotationRef/>
      </w:r>
      <w:r w:rsidRPr="50F5405A" w:rsidR="48FB8F22">
        <w:t>Juhime tähelepanu, et seaduse § 2 lg-st 3 tuleks välja jätta avaldamismärge, mis võib olla eksitav.</w:t>
      </w:r>
    </w:p>
  </w:comment>
  <w:comment xmlns:w="http://schemas.openxmlformats.org/wordprocessingml/2006/main" w:initials="JJ" w:author="Johanna Maria Kosk - JUSTDIGI" w:date="2026-01-12T16:55:37" w:id="848220155">
    <w:p xmlns:w14="http://schemas.microsoft.com/office/word/2010/wordml" xmlns:w="http://schemas.openxmlformats.org/wordprocessingml/2006/main" w:rsidR="77484BEF" w:rsidRDefault="5E5DE31C" w14:paraId="0718E3F9" w14:textId="36A54E3F">
      <w:pPr>
        <w:pStyle w:val="CommentText"/>
      </w:pPr>
      <w:r>
        <w:rPr>
          <w:rStyle w:val="CommentReference"/>
        </w:rPr>
        <w:annotationRef/>
      </w:r>
      <w:r w:rsidRPr="0E93C180" w:rsidR="5EFC05AF">
        <w:t xml:space="preserve">Sama kehtib seaduse § 12 lg 3 puhul. </w:t>
      </w:r>
    </w:p>
  </w:comment>
  <w:comment xmlns:w="http://schemas.openxmlformats.org/wordprocessingml/2006/main" w:initials="JJ" w:author="Johanna Maria Kosk - JUSTDIGI" w:date="2026-01-13T08:39:59" w:id="1476281844">
    <w:p xmlns:w14="http://schemas.microsoft.com/office/word/2010/wordml" xmlns:w="http://schemas.openxmlformats.org/wordprocessingml/2006/main" w:rsidR="5F9F2FE5" w:rsidRDefault="15AC32CF" w14:paraId="38A9D7A1" w14:textId="34C780FE">
      <w:pPr>
        <w:pStyle w:val="CommentText"/>
      </w:pPr>
      <w:r>
        <w:rPr>
          <w:rStyle w:val="CommentReference"/>
        </w:rPr>
        <w:annotationRef/>
      </w:r>
      <w:r w:rsidRPr="22AEFFE2" w:rsidR="4A7FF44E">
        <w:t xml:space="preserve">Palume sättes täpsustada, mis hetkest hakkab säilitamise tähtaeg kulgema. </w:t>
      </w:r>
    </w:p>
    <w:p xmlns:w14="http://schemas.microsoft.com/office/word/2010/wordml" xmlns:w="http://schemas.openxmlformats.org/wordprocessingml/2006/main" w:rsidR="59630CFD" w:rsidRDefault="23E56883" w14:paraId="05DA2755" w14:textId="5847FC45">
      <w:pPr>
        <w:pStyle w:val="CommentText"/>
      </w:pPr>
      <w:r w:rsidRPr="6620401B" w:rsidR="04F9E0AD">
        <w:t>Teiseks juhime tähelepanu, et kui isikuandmed arhiveeritakse ja antakse üle Rahvusarhiivi, siis toimub see arhiiviseaduse alusel ning seda valdkondlikus seaduses ei reguleerita. Seega palume sättest välja jätta lauseosa „peale mida isikuandmed arhiveeritakse“. Selline sõnastus jätab eksliku mulje, justkui säilitaks Kultuuriministeerium andmeid edaspidi oma arhiivis, mis juhul peaks aga sättes kindlaks määratud säilitustähtaeg hõlmama ka arhiveeritud andmed.</w:t>
      </w:r>
    </w:p>
  </w:comment>
  <w:comment xmlns:w="http://schemas.openxmlformats.org/wordprocessingml/2006/main" w:initials="JJ" w:author="Johanna Maria Kosk - JUSTDIGI" w:date="2026-01-13T08:41:07" w:id="1384398542">
    <w:p xmlns:w14="http://schemas.microsoft.com/office/word/2010/wordml" xmlns:w="http://schemas.openxmlformats.org/wordprocessingml/2006/main" w:rsidR="0475839D" w:rsidRDefault="556E729B" w14:paraId="7E73AE15" w14:textId="11995A16">
      <w:pPr>
        <w:pStyle w:val="CommentText"/>
      </w:pPr>
      <w:r>
        <w:rPr>
          <w:rStyle w:val="CommentReference"/>
        </w:rPr>
        <w:annotationRef/>
      </w:r>
      <w:r w:rsidRPr="0724BCBF" w:rsidR="1F34CDCD">
        <w:t>Sama kommentaar ka spordiseaduse § 10 lg 5 kohta.</w:t>
      </w:r>
    </w:p>
  </w:comment>
  <w:comment xmlns:w="http://schemas.openxmlformats.org/wordprocessingml/2006/main" w:initials="JJ" w:author="Johanna Maria Kosk - JUSTDIGI" w:date="2026-01-13T08:42:15" w:id="1430061959">
    <w:p xmlns:w14="http://schemas.microsoft.com/office/word/2010/wordml" xmlns:w="http://schemas.openxmlformats.org/wordprocessingml/2006/main" w:rsidR="72BE5413" w:rsidRDefault="6369FFB5" w14:paraId="181D3933" w14:textId="0D622B3A">
      <w:pPr>
        <w:pStyle w:val="CommentText"/>
      </w:pPr>
      <w:r>
        <w:rPr>
          <w:rStyle w:val="CommentReference"/>
        </w:rPr>
        <w:annotationRef/>
      </w:r>
      <w:r w:rsidRPr="20DB3A68" w:rsidR="21E703D4">
        <w:t xml:space="preserve">Isikuandmete avalikustamisel tuleb seaduses ette näha ka avalikustamise eesmärk. </w:t>
      </w:r>
    </w:p>
    <w:p xmlns:w14="http://schemas.microsoft.com/office/word/2010/wordml" xmlns:w="http://schemas.openxmlformats.org/wordprocessingml/2006/main" w:rsidR="6F0E807A" w:rsidRDefault="73D44B54" w14:paraId="21EF3A54" w14:textId="6784BBF6">
      <w:pPr>
        <w:pStyle w:val="CommentText"/>
      </w:pPr>
      <w:r w:rsidRPr="70253320" w:rsidR="782EDD0A">
        <w:t xml:space="preserve">Lisaks juhime tähelepanu, et kui ettepaneku esitaja puhul on samuti tegemist füüsilise isikuga, siis tuleb tema ees ja perekonnanime avalikustamiseks see võimalus seadusega selgesõnaliselt ette näha. </w:t>
      </w:r>
    </w:p>
    <w:p xmlns:w14="http://schemas.microsoft.com/office/word/2010/wordml" xmlns:w="http://schemas.openxmlformats.org/wordprocessingml/2006/main" w:rsidR="0C2FC852" w:rsidRDefault="7B1F372E" w14:paraId="68DFC584" w14:textId="36733283">
      <w:pPr>
        <w:pStyle w:val="CommentText"/>
      </w:pPr>
      <w:r w:rsidRPr="3382FA76" w:rsidR="5FE82C18">
        <w:t>Eelnevast tulenevalt palume sätet täiendada isikuandmete avalikustamise eesmärgiga ning vajadusel täpsustada, et esitaja puhul avalikustatakse ees- ja perekonnanimi.</w:t>
      </w:r>
    </w:p>
  </w:comment>
  <w:comment xmlns:w="http://schemas.openxmlformats.org/wordprocessingml/2006/main" w:initials="JJ" w:author="Johanna Maria Kosk - JUSTDIGI" w:date="2026-01-13T08:46:23" w:id="470293961">
    <w:p xmlns:w14="http://schemas.microsoft.com/office/word/2010/wordml" xmlns:w="http://schemas.openxmlformats.org/wordprocessingml/2006/main" w:rsidR="2B7F52F2" w:rsidRDefault="66734A11" w14:paraId="6E545846" w14:textId="18759AAB">
      <w:pPr>
        <w:pStyle w:val="CommentText"/>
      </w:pPr>
      <w:r>
        <w:rPr>
          <w:rStyle w:val="CommentReference"/>
        </w:rPr>
        <w:annotationRef/>
      </w:r>
      <w:r w:rsidRPr="5B7499CB" w:rsidR="35E7F702">
        <w:t xml:space="preserve">Eelnõu pealkiri peab lõppema sõnaga seadus (HÕNTE § 21 lg 2). </w:t>
      </w:r>
    </w:p>
  </w:comment>
  <w:comment xmlns:w="http://schemas.openxmlformats.org/wordprocessingml/2006/main" w:initials="JJ" w:author="Johanna Maria Kosk - JUSTDIGI" w:date="2026-01-13T11:22:01" w:id="1994756387">
    <w:p xmlns:w14="http://schemas.microsoft.com/office/word/2010/wordml" xmlns:w="http://schemas.openxmlformats.org/wordprocessingml/2006/main" w:rsidR="120F9F00" w:rsidRDefault="43D80B45" w14:paraId="149DCDD5" w14:textId="44E7872A">
      <w:pPr>
        <w:pStyle w:val="CommentText"/>
      </w:pPr>
      <w:r>
        <w:rPr>
          <w:rStyle w:val="CommentReference"/>
        </w:rPr>
        <w:annotationRef/>
      </w:r>
      <w:r w:rsidRPr="30B96459" w:rsidR="51DB17EC">
        <w:t xml:space="preserve">Leiame, et minister ei saa kehtestada tingimusi ja korda, mis reguleerib kõrgema täitevorgani ehk Vabariigi Valitsuse otsustusprotsessi. Seetõttu palume volitusnormi mitte muuta.  </w:t>
      </w:r>
    </w:p>
  </w:comment>
  <w:comment xmlns:w="http://schemas.openxmlformats.org/wordprocessingml/2006/main" w:initials="JJ" w:author="Johanna Maria Kosk - JUSTDIGI" w:date="2026-01-13T11:36:11" w:id="250452840">
    <w:p xmlns:w14="http://schemas.microsoft.com/office/word/2010/wordml" xmlns:w="http://schemas.openxmlformats.org/wordprocessingml/2006/main" w:rsidR="74412113" w:rsidRDefault="068FB3AA" w14:paraId="08123C23" w14:textId="48F58774">
      <w:pPr>
        <w:pStyle w:val="CommentText"/>
      </w:pPr>
      <w:r>
        <w:rPr>
          <w:rStyle w:val="CommentReference"/>
        </w:rPr>
        <w:annotationRef/>
      </w:r>
      <w:r w:rsidRPr="29DA4E6D" w:rsidR="7BB6A24C">
        <w:t xml:space="preserve">Palume säilitada volitusnormi asukoha (HÕNTE § 37 lg 5), kehtivas seaduses on see lõige 2. </w:t>
      </w:r>
    </w:p>
  </w:comment>
</w:comments>
</file>

<file path=word/commentsExtended.xml><?xml version="1.0" encoding="utf-8"?>
<w15:commentsEx xmlns:mc="http://schemas.openxmlformats.org/markup-compatibility/2006" xmlns:w15="http://schemas.microsoft.com/office/word/2012/wordml" mc:Ignorable="w15">
  <w15:commentEx w15:done="0" w15:paraId="5D1C0097"/>
  <w15:commentEx w15:done="0" w15:paraId="75A451E3"/>
  <w15:commentEx w15:done="0" w15:paraId="08E2BB00"/>
  <w15:commentEx w15:done="0" w15:paraId="0718E3F9" w15:paraIdParent="08E2BB00"/>
  <w15:commentEx w15:done="0" w15:paraId="05DA2755"/>
  <w15:commentEx w15:done="0" w15:paraId="7E73AE15" w15:paraIdParent="05DA2755"/>
  <w15:commentEx w15:done="0" w15:paraId="68DFC584"/>
  <w15:commentEx w15:done="0" w15:paraId="6E545846"/>
  <w15:commentEx w15:done="0" w15:paraId="149DCDD5"/>
  <w15:commentEx w15:done="0" w15:paraId="08123C23"/>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2F2A21B" w16cex:dateUtc="2026-01-12T14:48:57.275Z"/>
  <w16cex:commentExtensible w16cex:durableId="4D9A4200" w16cex:dateUtc="2026-01-12T14:50:22.334Z"/>
  <w16cex:commentExtensible w16cex:durableId="74F8F7BB" w16cex:dateUtc="2026-01-12T14:54:57.93Z"/>
  <w16cex:commentExtensible w16cex:durableId="4988CA2E" w16cex:dateUtc="2026-01-12T14:55:37.609Z"/>
  <w16cex:commentExtensible w16cex:durableId="78354B7F" w16cex:dateUtc="2026-01-13T06:39:59.248Z"/>
  <w16cex:commentExtensible w16cex:durableId="26677478" w16cex:dateUtc="2026-01-13T06:41:07.773Z"/>
  <w16cex:commentExtensible w16cex:durableId="7C1D86A2" w16cex:dateUtc="2026-01-13T06:42:15.224Z"/>
  <w16cex:commentExtensible w16cex:durableId="50AC9C0F" w16cex:dateUtc="2026-01-13T06:46:23.479Z"/>
  <w16cex:commentExtensible w16cex:durableId="0812A4A9" w16cex:dateUtc="2026-01-13T09:22:01.83Z"/>
  <w16cex:commentExtensible w16cex:durableId="17970B3F" w16cex:dateUtc="2026-01-13T09:36:11.851Z"/>
</w16cex:commentsExtensible>
</file>

<file path=word/commentsIds.xml><?xml version="1.0" encoding="utf-8"?>
<w16cid:commentsIds xmlns:mc="http://schemas.openxmlformats.org/markup-compatibility/2006" xmlns:w16cid="http://schemas.microsoft.com/office/word/2016/wordml/cid" mc:Ignorable="w16cid">
  <w16cid:commentId w16cid:paraId="5D1C0097" w16cid:durableId="32F2A21B"/>
  <w16cid:commentId w16cid:paraId="75A451E3" w16cid:durableId="4D9A4200"/>
  <w16cid:commentId w16cid:paraId="08E2BB00" w16cid:durableId="74F8F7BB"/>
  <w16cid:commentId w16cid:paraId="0718E3F9" w16cid:durableId="4988CA2E"/>
  <w16cid:commentId w16cid:paraId="05DA2755" w16cid:durableId="78354B7F"/>
  <w16cid:commentId w16cid:paraId="7E73AE15" w16cid:durableId="26677478"/>
  <w16cid:commentId w16cid:paraId="68DFC584" w16cid:durableId="7C1D86A2"/>
  <w16cid:commentId w16cid:paraId="6E545846" w16cid:durableId="50AC9C0F"/>
  <w16cid:commentId w16cid:paraId="149DCDD5" w16cid:durableId="0812A4A9"/>
  <w16cid:commentId w16cid:paraId="08123C23" w16cid:durableId="17970B3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723C6" w:rsidRDefault="006723C6" w14:paraId="56E49F3A" w14:textId="77777777">
      <w:pPr>
        <w:spacing w:after="0" w:line="240" w:lineRule="auto"/>
      </w:pPr>
      <w:r>
        <w:separator/>
      </w:r>
    </w:p>
  </w:endnote>
  <w:endnote w:type="continuationSeparator" w:id="0">
    <w:p w:rsidR="006723C6" w:rsidRDefault="006723C6" w14:paraId="49D2A4C3" w14:textId="77777777">
      <w:pPr>
        <w:spacing w:after="0" w:line="240" w:lineRule="auto"/>
      </w:pPr>
      <w:r>
        <w:continuationSeparator/>
      </w:r>
    </w:p>
  </w:endnote>
  <w:endnote w:type="continuationNotice" w:id="1">
    <w:p w:rsidR="006723C6" w:rsidRDefault="006723C6" w14:paraId="0EF0E31C"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Aptos Display">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F7ED0" w:rsidP="56A875AF" w:rsidRDefault="00FC2CD6" w14:paraId="3BBD669C" w14:textId="120E00C1">
    <w:pPr>
      <w:jc w:val="center"/>
      <w:rPr>
        <w:noProof/>
      </w:rPr>
    </w:pPr>
    <w:r w:rsidRPr="56A875AF">
      <w:rPr>
        <w:rFonts w:ascii="Times New Roman" w:hAnsi="Times New Roman" w:cs="Times New Roman"/>
        <w:noProof/>
      </w:rPr>
      <w:fldChar w:fldCharType="begin"/>
    </w:r>
    <w:r>
      <w:instrText>PAGE</w:instrText>
    </w:r>
    <w:r w:rsidRPr="56A875AF">
      <w:fldChar w:fldCharType="separate"/>
    </w:r>
    <w:r w:rsidR="00D56247">
      <w:rPr>
        <w:noProof/>
      </w:rPr>
      <w:t>2</w:t>
    </w:r>
    <w:r w:rsidRPr="56A875AF">
      <w:rPr>
        <w:rFonts w:ascii="Times New Roman" w:hAnsi="Times New Roman" w:cs="Times New Roman"/>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6A0" w:firstRow="1" w:lastRow="0" w:firstColumn="1" w:lastColumn="0" w:noHBand="1" w:noVBand="1"/>
    </w:tblPr>
    <w:tblGrid>
      <w:gridCol w:w="3135"/>
      <w:gridCol w:w="3135"/>
      <w:gridCol w:w="3135"/>
    </w:tblGrid>
    <w:tr w:rsidR="56A875AF" w:rsidTr="56A875AF" w14:paraId="128AAB47" w14:textId="77777777">
      <w:trPr>
        <w:trHeight w:val="300"/>
      </w:trPr>
      <w:tc>
        <w:tcPr>
          <w:tcW w:w="3135" w:type="dxa"/>
        </w:tcPr>
        <w:p w:rsidR="56A875AF" w:rsidP="56A875AF" w:rsidRDefault="56A875AF" w14:paraId="1C7069D0" w14:textId="02EFAC19">
          <w:pPr>
            <w:pStyle w:val="Pis"/>
            <w:ind w:left="-115"/>
          </w:pPr>
        </w:p>
      </w:tc>
      <w:tc>
        <w:tcPr>
          <w:tcW w:w="3135" w:type="dxa"/>
        </w:tcPr>
        <w:p w:rsidR="56A875AF" w:rsidP="56A875AF" w:rsidRDefault="56A875AF" w14:paraId="39578AF4" w14:textId="5ABF2B5C">
          <w:pPr>
            <w:pStyle w:val="Pis"/>
            <w:jc w:val="center"/>
            <w:rPr>
              <w:rFonts w:ascii="Times New Roman" w:hAnsi="Times New Roman" w:cs="Times New Roman"/>
            </w:rPr>
          </w:pPr>
          <w:r w:rsidRPr="56A875AF">
            <w:rPr>
              <w:rFonts w:ascii="Times New Roman" w:hAnsi="Times New Roman" w:cs="Times New Roman"/>
            </w:rPr>
            <w:t>1</w:t>
          </w:r>
        </w:p>
      </w:tc>
      <w:tc>
        <w:tcPr>
          <w:tcW w:w="3135" w:type="dxa"/>
        </w:tcPr>
        <w:p w:rsidR="56A875AF" w:rsidP="56A875AF" w:rsidRDefault="56A875AF" w14:paraId="0544CD20" w14:textId="4B41F180">
          <w:pPr>
            <w:pStyle w:val="Pis"/>
            <w:ind w:right="-115"/>
            <w:jc w:val="right"/>
          </w:pPr>
        </w:p>
      </w:tc>
    </w:tr>
  </w:tbl>
  <w:p w:rsidR="56A875AF" w:rsidP="56A875AF" w:rsidRDefault="56A875AF" w14:paraId="4D314827" w14:textId="35C989D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723C6" w:rsidRDefault="006723C6" w14:paraId="14C206AD" w14:textId="77777777">
      <w:pPr>
        <w:spacing w:after="0" w:line="240" w:lineRule="auto"/>
      </w:pPr>
      <w:r>
        <w:separator/>
      </w:r>
    </w:p>
  </w:footnote>
  <w:footnote w:type="continuationSeparator" w:id="0">
    <w:p w:rsidR="006723C6" w:rsidRDefault="006723C6" w14:paraId="3CCDA7F9" w14:textId="77777777">
      <w:pPr>
        <w:spacing w:after="0" w:line="240" w:lineRule="auto"/>
      </w:pPr>
      <w:r>
        <w:continuationSeparator/>
      </w:r>
    </w:p>
  </w:footnote>
  <w:footnote w:type="continuationNotice" w:id="1">
    <w:p w:rsidR="006723C6" w:rsidRDefault="006723C6" w14:paraId="1AB5063F"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6A0" w:firstRow="1" w:lastRow="0" w:firstColumn="1" w:lastColumn="0" w:noHBand="1" w:noVBand="1"/>
    </w:tblPr>
    <w:tblGrid>
      <w:gridCol w:w="3135"/>
      <w:gridCol w:w="3135"/>
      <w:gridCol w:w="3135"/>
    </w:tblGrid>
    <w:tr w:rsidR="56A875AF" w:rsidTr="56A875AF" w14:paraId="51D04554" w14:textId="77777777">
      <w:trPr>
        <w:trHeight w:val="300"/>
      </w:trPr>
      <w:tc>
        <w:tcPr>
          <w:tcW w:w="3135" w:type="dxa"/>
        </w:tcPr>
        <w:p w:rsidR="56A875AF" w:rsidP="56A875AF" w:rsidRDefault="56A875AF" w14:paraId="42A6F50C" w14:textId="647CAEEE">
          <w:pPr>
            <w:pStyle w:val="Pis"/>
            <w:ind w:left="-115"/>
          </w:pPr>
        </w:p>
      </w:tc>
      <w:tc>
        <w:tcPr>
          <w:tcW w:w="3135" w:type="dxa"/>
        </w:tcPr>
        <w:p w:rsidR="56A875AF" w:rsidP="56A875AF" w:rsidRDefault="56A875AF" w14:paraId="7B939CD4" w14:textId="2EAEBA42">
          <w:pPr>
            <w:pStyle w:val="Pis"/>
            <w:jc w:val="center"/>
          </w:pPr>
        </w:p>
      </w:tc>
      <w:tc>
        <w:tcPr>
          <w:tcW w:w="3135" w:type="dxa"/>
        </w:tcPr>
        <w:p w:rsidR="56A875AF" w:rsidP="56A875AF" w:rsidRDefault="56A875AF" w14:paraId="3302E2A0" w14:textId="3FD99683">
          <w:pPr>
            <w:pStyle w:val="Pis"/>
            <w:ind w:right="-115"/>
            <w:jc w:val="right"/>
          </w:pPr>
        </w:p>
      </w:tc>
    </w:tr>
  </w:tbl>
  <w:p w:rsidR="56A875AF" w:rsidP="56A875AF" w:rsidRDefault="56A875AF" w14:paraId="62C6DA11" w14:textId="21182D2C">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6A0" w:firstRow="1" w:lastRow="0" w:firstColumn="1" w:lastColumn="0" w:noHBand="1" w:noVBand="1"/>
    </w:tblPr>
    <w:tblGrid>
      <w:gridCol w:w="3135"/>
      <w:gridCol w:w="3135"/>
      <w:gridCol w:w="3135"/>
    </w:tblGrid>
    <w:tr w:rsidR="56A875AF" w:rsidTr="56A875AF" w14:paraId="2A666B6A" w14:textId="77777777">
      <w:trPr>
        <w:trHeight w:val="300"/>
      </w:trPr>
      <w:tc>
        <w:tcPr>
          <w:tcW w:w="3135" w:type="dxa"/>
        </w:tcPr>
        <w:p w:rsidR="56A875AF" w:rsidP="56A875AF" w:rsidRDefault="56A875AF" w14:paraId="634673EE" w14:textId="426ECA17">
          <w:pPr>
            <w:pStyle w:val="Pis"/>
            <w:ind w:left="-115"/>
          </w:pPr>
        </w:p>
      </w:tc>
      <w:tc>
        <w:tcPr>
          <w:tcW w:w="3135" w:type="dxa"/>
        </w:tcPr>
        <w:p w:rsidR="56A875AF" w:rsidP="56A875AF" w:rsidRDefault="56A875AF" w14:paraId="1FBDB4A0" w14:textId="111AEE3A">
          <w:pPr>
            <w:pStyle w:val="Pis"/>
            <w:jc w:val="center"/>
          </w:pPr>
        </w:p>
      </w:tc>
      <w:tc>
        <w:tcPr>
          <w:tcW w:w="3135" w:type="dxa"/>
        </w:tcPr>
        <w:p w:rsidR="56A875AF" w:rsidP="56A875AF" w:rsidRDefault="56A875AF" w14:paraId="1621C5A1" w14:textId="23587FC5">
          <w:pPr>
            <w:pStyle w:val="Pis"/>
            <w:ind w:right="-115"/>
            <w:jc w:val="right"/>
          </w:pPr>
        </w:p>
      </w:tc>
    </w:tr>
  </w:tbl>
  <w:p w:rsidR="56A875AF" w:rsidP="56A875AF" w:rsidRDefault="56A875AF" w14:paraId="21539C16" w14:textId="589C74E1">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515661"/>
    <w:multiLevelType w:val="hybridMultilevel"/>
    <w:tmpl w:val="FBE40DAA"/>
    <w:lvl w:ilvl="0" w:tplc="36BA078C">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E2D528C"/>
    <w:multiLevelType w:val="hybridMultilevel"/>
    <w:tmpl w:val="8F484998"/>
    <w:lvl w:ilvl="0" w:tplc="B924158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69B063D6"/>
    <w:multiLevelType w:val="hybridMultilevel"/>
    <w:tmpl w:val="386E2F3C"/>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7BDF6901"/>
    <w:multiLevelType w:val="hybridMultilevel"/>
    <w:tmpl w:val="EBF476AE"/>
    <w:lvl w:ilvl="0" w:tplc="550C036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828013780">
    <w:abstractNumId w:val="3"/>
  </w:num>
  <w:num w:numId="2" w16cid:durableId="1241253703">
    <w:abstractNumId w:val="1"/>
  </w:num>
  <w:num w:numId="3" w16cid:durableId="1257904426">
    <w:abstractNumId w:val="0"/>
  </w:num>
  <w:num w:numId="4" w16cid:durableId="9454016">
    <w:abstractNumId w:val="2"/>
  </w:num>
</w:numbering>
</file>

<file path=word/people.xml><?xml version="1.0" encoding="utf-8"?>
<w15:people xmlns:mc="http://schemas.openxmlformats.org/markup-compatibility/2006" xmlns:w15="http://schemas.microsoft.com/office/word/2012/wordml" mc:Ignorable="w15">
  <w15:person w15:author="Mari Koik - JUSTDIGI">
    <w15:presenceInfo w15:providerId="AD" w15:userId="S::mari.koik@justdigi.ee::872c8bc6-69a5-4ae0-a58c-3206306eda7f"/>
  </w15:person>
  <w15:person w15:author="Johanna Maria Kosk - JUSTDIGI">
    <w15:presenceInfo w15:providerId="AD" w15:userId="S::johanna.kosk@justdigi.ee::f9f517bd-c3dc-4ed7-93b7-35e515b09de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trackRevisions w:val="true"/>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7ED0"/>
    <w:rsid w:val="00000CD6"/>
    <w:rsid w:val="00016490"/>
    <w:rsid w:val="00020DF3"/>
    <w:rsid w:val="00022BF6"/>
    <w:rsid w:val="00033FD5"/>
    <w:rsid w:val="00035E41"/>
    <w:rsid w:val="000402BA"/>
    <w:rsid w:val="00041B12"/>
    <w:rsid w:val="00041D2C"/>
    <w:rsid w:val="0004577A"/>
    <w:rsid w:val="00051207"/>
    <w:rsid w:val="00062346"/>
    <w:rsid w:val="00062558"/>
    <w:rsid w:val="000653E6"/>
    <w:rsid w:val="00065628"/>
    <w:rsid w:val="00080961"/>
    <w:rsid w:val="000821EF"/>
    <w:rsid w:val="0008508D"/>
    <w:rsid w:val="00092D8D"/>
    <w:rsid w:val="00095860"/>
    <w:rsid w:val="00096A6F"/>
    <w:rsid w:val="000A0E50"/>
    <w:rsid w:val="000A713B"/>
    <w:rsid w:val="000B02A1"/>
    <w:rsid w:val="000B51B1"/>
    <w:rsid w:val="000C06FB"/>
    <w:rsid w:val="000C6029"/>
    <w:rsid w:val="000C7E7A"/>
    <w:rsid w:val="000E1E77"/>
    <w:rsid w:val="000E5811"/>
    <w:rsid w:val="000F1160"/>
    <w:rsid w:val="000F45D5"/>
    <w:rsid w:val="000F5FC7"/>
    <w:rsid w:val="000F7820"/>
    <w:rsid w:val="001027CB"/>
    <w:rsid w:val="00103D64"/>
    <w:rsid w:val="00105DA3"/>
    <w:rsid w:val="0011353D"/>
    <w:rsid w:val="00124290"/>
    <w:rsid w:val="00133229"/>
    <w:rsid w:val="001337A4"/>
    <w:rsid w:val="00133AC2"/>
    <w:rsid w:val="00134C9E"/>
    <w:rsid w:val="001366C5"/>
    <w:rsid w:val="0014492A"/>
    <w:rsid w:val="001470DE"/>
    <w:rsid w:val="00147DC6"/>
    <w:rsid w:val="001525CE"/>
    <w:rsid w:val="00152E19"/>
    <w:rsid w:val="00162B7C"/>
    <w:rsid w:val="00167FEE"/>
    <w:rsid w:val="00170E4C"/>
    <w:rsid w:val="00175285"/>
    <w:rsid w:val="00190BAB"/>
    <w:rsid w:val="001A00F9"/>
    <w:rsid w:val="001B21CD"/>
    <w:rsid w:val="001B26C2"/>
    <w:rsid w:val="001D0755"/>
    <w:rsid w:val="001D564E"/>
    <w:rsid w:val="001D69FE"/>
    <w:rsid w:val="001D6FB1"/>
    <w:rsid w:val="001E7CB2"/>
    <w:rsid w:val="00206820"/>
    <w:rsid w:val="00221EA8"/>
    <w:rsid w:val="00231698"/>
    <w:rsid w:val="00234A98"/>
    <w:rsid w:val="002373D2"/>
    <w:rsid w:val="00240E6C"/>
    <w:rsid w:val="00244C6D"/>
    <w:rsid w:val="00245776"/>
    <w:rsid w:val="00250EC9"/>
    <w:rsid w:val="00251E2E"/>
    <w:rsid w:val="00256308"/>
    <w:rsid w:val="002569A8"/>
    <w:rsid w:val="00265297"/>
    <w:rsid w:val="00273B88"/>
    <w:rsid w:val="002749F5"/>
    <w:rsid w:val="002808ED"/>
    <w:rsid w:val="00282A61"/>
    <w:rsid w:val="002845C9"/>
    <w:rsid w:val="002874CC"/>
    <w:rsid w:val="0029709C"/>
    <w:rsid w:val="00297631"/>
    <w:rsid w:val="002A0D0A"/>
    <w:rsid w:val="002B054E"/>
    <w:rsid w:val="002B30CF"/>
    <w:rsid w:val="002B468D"/>
    <w:rsid w:val="002C1176"/>
    <w:rsid w:val="002C2D6A"/>
    <w:rsid w:val="002D67E8"/>
    <w:rsid w:val="002D78FD"/>
    <w:rsid w:val="002E02C3"/>
    <w:rsid w:val="002F7012"/>
    <w:rsid w:val="00300EDD"/>
    <w:rsid w:val="00301AE7"/>
    <w:rsid w:val="00303E7D"/>
    <w:rsid w:val="00306F69"/>
    <w:rsid w:val="00314C0B"/>
    <w:rsid w:val="003179F6"/>
    <w:rsid w:val="00320C2C"/>
    <w:rsid w:val="00322BB6"/>
    <w:rsid w:val="003232E7"/>
    <w:rsid w:val="00323A4F"/>
    <w:rsid w:val="003344FA"/>
    <w:rsid w:val="003369F6"/>
    <w:rsid w:val="00344ED1"/>
    <w:rsid w:val="00346E75"/>
    <w:rsid w:val="003472ED"/>
    <w:rsid w:val="00351BAB"/>
    <w:rsid w:val="003623B8"/>
    <w:rsid w:val="00363E81"/>
    <w:rsid w:val="00367BC7"/>
    <w:rsid w:val="0038512D"/>
    <w:rsid w:val="0039108A"/>
    <w:rsid w:val="00391CD0"/>
    <w:rsid w:val="003938B3"/>
    <w:rsid w:val="00395A73"/>
    <w:rsid w:val="00395EAC"/>
    <w:rsid w:val="003A2DFF"/>
    <w:rsid w:val="003B4998"/>
    <w:rsid w:val="003B557E"/>
    <w:rsid w:val="003C3B09"/>
    <w:rsid w:val="003C7DE0"/>
    <w:rsid w:val="003D591A"/>
    <w:rsid w:val="003F6AFF"/>
    <w:rsid w:val="00411FB1"/>
    <w:rsid w:val="004204DA"/>
    <w:rsid w:val="00424705"/>
    <w:rsid w:val="00426633"/>
    <w:rsid w:val="00427D76"/>
    <w:rsid w:val="004313C4"/>
    <w:rsid w:val="00434591"/>
    <w:rsid w:val="0043609A"/>
    <w:rsid w:val="004511F5"/>
    <w:rsid w:val="00451C92"/>
    <w:rsid w:val="00451EC3"/>
    <w:rsid w:val="004605D6"/>
    <w:rsid w:val="00461346"/>
    <w:rsid w:val="004614DB"/>
    <w:rsid w:val="00463AD4"/>
    <w:rsid w:val="004732A3"/>
    <w:rsid w:val="004775A7"/>
    <w:rsid w:val="00481251"/>
    <w:rsid w:val="004834CD"/>
    <w:rsid w:val="00485DE3"/>
    <w:rsid w:val="00487E4E"/>
    <w:rsid w:val="004919C8"/>
    <w:rsid w:val="004A3A39"/>
    <w:rsid w:val="004A633D"/>
    <w:rsid w:val="004B432E"/>
    <w:rsid w:val="004B63D6"/>
    <w:rsid w:val="004C0CB5"/>
    <w:rsid w:val="004D5EFF"/>
    <w:rsid w:val="004D60EA"/>
    <w:rsid w:val="004F009A"/>
    <w:rsid w:val="00507412"/>
    <w:rsid w:val="00510549"/>
    <w:rsid w:val="00511D58"/>
    <w:rsid w:val="00517921"/>
    <w:rsid w:val="00537FEA"/>
    <w:rsid w:val="005510D8"/>
    <w:rsid w:val="00564D7D"/>
    <w:rsid w:val="00566497"/>
    <w:rsid w:val="005704FD"/>
    <w:rsid w:val="00573ECE"/>
    <w:rsid w:val="00580D73"/>
    <w:rsid w:val="005839C6"/>
    <w:rsid w:val="005914FD"/>
    <w:rsid w:val="005A35AE"/>
    <w:rsid w:val="005A3D42"/>
    <w:rsid w:val="005B0F4F"/>
    <w:rsid w:val="005B3C80"/>
    <w:rsid w:val="005C355F"/>
    <w:rsid w:val="005C574D"/>
    <w:rsid w:val="005D4284"/>
    <w:rsid w:val="005D4307"/>
    <w:rsid w:val="005D52BA"/>
    <w:rsid w:val="005F054A"/>
    <w:rsid w:val="005F0B7D"/>
    <w:rsid w:val="005F1F61"/>
    <w:rsid w:val="005F72EF"/>
    <w:rsid w:val="00600425"/>
    <w:rsid w:val="006011FE"/>
    <w:rsid w:val="006020DD"/>
    <w:rsid w:val="006350A0"/>
    <w:rsid w:val="00635475"/>
    <w:rsid w:val="00645012"/>
    <w:rsid w:val="00650707"/>
    <w:rsid w:val="00661DD0"/>
    <w:rsid w:val="00662412"/>
    <w:rsid w:val="006701DE"/>
    <w:rsid w:val="006723C6"/>
    <w:rsid w:val="006A11D1"/>
    <w:rsid w:val="006A3599"/>
    <w:rsid w:val="006A5346"/>
    <w:rsid w:val="006B1591"/>
    <w:rsid w:val="006B34C2"/>
    <w:rsid w:val="006C22E6"/>
    <w:rsid w:val="006D0308"/>
    <w:rsid w:val="006D3F87"/>
    <w:rsid w:val="006D6887"/>
    <w:rsid w:val="006E0542"/>
    <w:rsid w:val="006E603C"/>
    <w:rsid w:val="006E692C"/>
    <w:rsid w:val="006F087A"/>
    <w:rsid w:val="006F6F3A"/>
    <w:rsid w:val="00707464"/>
    <w:rsid w:val="00710650"/>
    <w:rsid w:val="00717AE1"/>
    <w:rsid w:val="00733FEC"/>
    <w:rsid w:val="0074151F"/>
    <w:rsid w:val="00743907"/>
    <w:rsid w:val="00744CB5"/>
    <w:rsid w:val="00773E13"/>
    <w:rsid w:val="0077712B"/>
    <w:rsid w:val="00781E83"/>
    <w:rsid w:val="00784C10"/>
    <w:rsid w:val="007854D1"/>
    <w:rsid w:val="007A1630"/>
    <w:rsid w:val="007A7806"/>
    <w:rsid w:val="007B017D"/>
    <w:rsid w:val="007B6077"/>
    <w:rsid w:val="007C5CA2"/>
    <w:rsid w:val="007D252E"/>
    <w:rsid w:val="007D5AB4"/>
    <w:rsid w:val="007E06B1"/>
    <w:rsid w:val="007E208D"/>
    <w:rsid w:val="007E7504"/>
    <w:rsid w:val="007F0928"/>
    <w:rsid w:val="007F6BF9"/>
    <w:rsid w:val="007F7D06"/>
    <w:rsid w:val="00800EF0"/>
    <w:rsid w:val="0081619D"/>
    <w:rsid w:val="0081633C"/>
    <w:rsid w:val="00817C40"/>
    <w:rsid w:val="00820D2C"/>
    <w:rsid w:val="00841320"/>
    <w:rsid w:val="00844B34"/>
    <w:rsid w:val="00850D0C"/>
    <w:rsid w:val="00852978"/>
    <w:rsid w:val="0086704C"/>
    <w:rsid w:val="00892BA1"/>
    <w:rsid w:val="00893DDD"/>
    <w:rsid w:val="008952C4"/>
    <w:rsid w:val="008A0D38"/>
    <w:rsid w:val="008A3F65"/>
    <w:rsid w:val="008A405A"/>
    <w:rsid w:val="008B1CA1"/>
    <w:rsid w:val="008B6A01"/>
    <w:rsid w:val="008C06F2"/>
    <w:rsid w:val="008C46CC"/>
    <w:rsid w:val="008D0B73"/>
    <w:rsid w:val="008D1ED5"/>
    <w:rsid w:val="008F334C"/>
    <w:rsid w:val="00905DD6"/>
    <w:rsid w:val="009067D1"/>
    <w:rsid w:val="00906A2D"/>
    <w:rsid w:val="0091126F"/>
    <w:rsid w:val="00926006"/>
    <w:rsid w:val="009319ED"/>
    <w:rsid w:val="00935DDC"/>
    <w:rsid w:val="00941EE1"/>
    <w:rsid w:val="00962736"/>
    <w:rsid w:val="00970F54"/>
    <w:rsid w:val="009729EE"/>
    <w:rsid w:val="009751FF"/>
    <w:rsid w:val="0097572E"/>
    <w:rsid w:val="009836FF"/>
    <w:rsid w:val="009863E3"/>
    <w:rsid w:val="00986913"/>
    <w:rsid w:val="00987D65"/>
    <w:rsid w:val="0099128A"/>
    <w:rsid w:val="00995BCE"/>
    <w:rsid w:val="009A0ADA"/>
    <w:rsid w:val="009A3186"/>
    <w:rsid w:val="009A43F4"/>
    <w:rsid w:val="009C3FED"/>
    <w:rsid w:val="009C404B"/>
    <w:rsid w:val="009C75A0"/>
    <w:rsid w:val="009F0CCA"/>
    <w:rsid w:val="009F2C70"/>
    <w:rsid w:val="009F3A79"/>
    <w:rsid w:val="00A04DA1"/>
    <w:rsid w:val="00A07980"/>
    <w:rsid w:val="00A10312"/>
    <w:rsid w:val="00A14CAE"/>
    <w:rsid w:val="00A22FBC"/>
    <w:rsid w:val="00A33170"/>
    <w:rsid w:val="00A35F22"/>
    <w:rsid w:val="00A44434"/>
    <w:rsid w:val="00A46228"/>
    <w:rsid w:val="00A507B5"/>
    <w:rsid w:val="00A527CE"/>
    <w:rsid w:val="00A531C3"/>
    <w:rsid w:val="00A5735E"/>
    <w:rsid w:val="00A76B0D"/>
    <w:rsid w:val="00A850F5"/>
    <w:rsid w:val="00AA09B4"/>
    <w:rsid w:val="00AC21FD"/>
    <w:rsid w:val="00AD0224"/>
    <w:rsid w:val="00AD29B8"/>
    <w:rsid w:val="00AD6D0A"/>
    <w:rsid w:val="00AD7383"/>
    <w:rsid w:val="00AF7ED0"/>
    <w:rsid w:val="00B0084A"/>
    <w:rsid w:val="00B00E20"/>
    <w:rsid w:val="00B21A9C"/>
    <w:rsid w:val="00B22BAB"/>
    <w:rsid w:val="00B23C16"/>
    <w:rsid w:val="00B23D59"/>
    <w:rsid w:val="00B264E4"/>
    <w:rsid w:val="00B338C9"/>
    <w:rsid w:val="00B34A5A"/>
    <w:rsid w:val="00B35A57"/>
    <w:rsid w:val="00B41C80"/>
    <w:rsid w:val="00B446CD"/>
    <w:rsid w:val="00B4553B"/>
    <w:rsid w:val="00B55209"/>
    <w:rsid w:val="00B66821"/>
    <w:rsid w:val="00B81482"/>
    <w:rsid w:val="00B90480"/>
    <w:rsid w:val="00B9431D"/>
    <w:rsid w:val="00BA65FF"/>
    <w:rsid w:val="00BA6B5B"/>
    <w:rsid w:val="00BB1694"/>
    <w:rsid w:val="00BB4343"/>
    <w:rsid w:val="00BC6976"/>
    <w:rsid w:val="00BE0322"/>
    <w:rsid w:val="00BE2C40"/>
    <w:rsid w:val="00BE6E92"/>
    <w:rsid w:val="00BF03EB"/>
    <w:rsid w:val="00C07DAA"/>
    <w:rsid w:val="00C11082"/>
    <w:rsid w:val="00C11BF5"/>
    <w:rsid w:val="00C12D09"/>
    <w:rsid w:val="00C2445D"/>
    <w:rsid w:val="00C2484B"/>
    <w:rsid w:val="00C34721"/>
    <w:rsid w:val="00C42C15"/>
    <w:rsid w:val="00C54DE4"/>
    <w:rsid w:val="00C65C9C"/>
    <w:rsid w:val="00C74923"/>
    <w:rsid w:val="00C75468"/>
    <w:rsid w:val="00C84709"/>
    <w:rsid w:val="00CA5296"/>
    <w:rsid w:val="00CA6A4E"/>
    <w:rsid w:val="00CB0CFB"/>
    <w:rsid w:val="00CB1E30"/>
    <w:rsid w:val="00CB5094"/>
    <w:rsid w:val="00CC78DB"/>
    <w:rsid w:val="00CD791A"/>
    <w:rsid w:val="00CE2005"/>
    <w:rsid w:val="00CE3DC2"/>
    <w:rsid w:val="00D0212C"/>
    <w:rsid w:val="00D0465C"/>
    <w:rsid w:val="00D120A9"/>
    <w:rsid w:val="00D20EF8"/>
    <w:rsid w:val="00D22EF2"/>
    <w:rsid w:val="00D25910"/>
    <w:rsid w:val="00D30DF0"/>
    <w:rsid w:val="00D40BD8"/>
    <w:rsid w:val="00D410A0"/>
    <w:rsid w:val="00D4453D"/>
    <w:rsid w:val="00D536D5"/>
    <w:rsid w:val="00D56247"/>
    <w:rsid w:val="00D61008"/>
    <w:rsid w:val="00D6123A"/>
    <w:rsid w:val="00D61D59"/>
    <w:rsid w:val="00D64C43"/>
    <w:rsid w:val="00D73391"/>
    <w:rsid w:val="00D73AA7"/>
    <w:rsid w:val="00D83FA7"/>
    <w:rsid w:val="00D85A00"/>
    <w:rsid w:val="00D9170E"/>
    <w:rsid w:val="00D97A1D"/>
    <w:rsid w:val="00DA20E9"/>
    <w:rsid w:val="00DA7647"/>
    <w:rsid w:val="00DB08F7"/>
    <w:rsid w:val="00DB7B1C"/>
    <w:rsid w:val="00DC0C9E"/>
    <w:rsid w:val="00DC55D5"/>
    <w:rsid w:val="00DC6B31"/>
    <w:rsid w:val="00DF1AA1"/>
    <w:rsid w:val="00DF4072"/>
    <w:rsid w:val="00E00B91"/>
    <w:rsid w:val="00E010CF"/>
    <w:rsid w:val="00E02137"/>
    <w:rsid w:val="00E116F1"/>
    <w:rsid w:val="00E12FDF"/>
    <w:rsid w:val="00E15B23"/>
    <w:rsid w:val="00E20274"/>
    <w:rsid w:val="00E251ED"/>
    <w:rsid w:val="00E431A8"/>
    <w:rsid w:val="00E74F17"/>
    <w:rsid w:val="00E85027"/>
    <w:rsid w:val="00EB7058"/>
    <w:rsid w:val="00EC6DF2"/>
    <w:rsid w:val="00ED4EC9"/>
    <w:rsid w:val="00EE13D5"/>
    <w:rsid w:val="00EF00CD"/>
    <w:rsid w:val="00EF2592"/>
    <w:rsid w:val="00F13CAF"/>
    <w:rsid w:val="00F17E33"/>
    <w:rsid w:val="00F207A2"/>
    <w:rsid w:val="00F26E66"/>
    <w:rsid w:val="00F30043"/>
    <w:rsid w:val="00F36315"/>
    <w:rsid w:val="00F37EBC"/>
    <w:rsid w:val="00F56868"/>
    <w:rsid w:val="00F56C06"/>
    <w:rsid w:val="00F57F35"/>
    <w:rsid w:val="00F623EC"/>
    <w:rsid w:val="00F8106C"/>
    <w:rsid w:val="00F957C6"/>
    <w:rsid w:val="00F96F8C"/>
    <w:rsid w:val="00FA1721"/>
    <w:rsid w:val="00FA1A6E"/>
    <w:rsid w:val="00FA4F81"/>
    <w:rsid w:val="00FA66A9"/>
    <w:rsid w:val="00FB1167"/>
    <w:rsid w:val="00FB2015"/>
    <w:rsid w:val="00FB5573"/>
    <w:rsid w:val="00FC2CD6"/>
    <w:rsid w:val="00FC3C4A"/>
    <w:rsid w:val="00FD1CCD"/>
    <w:rsid w:val="00FD524C"/>
    <w:rsid w:val="00FE5D88"/>
    <w:rsid w:val="00FE5DA9"/>
    <w:rsid w:val="00FF581D"/>
    <w:rsid w:val="00FF67CA"/>
    <w:rsid w:val="0352ABEC"/>
    <w:rsid w:val="038EC96A"/>
    <w:rsid w:val="03E5AB74"/>
    <w:rsid w:val="075059EF"/>
    <w:rsid w:val="08D3901F"/>
    <w:rsid w:val="09F43F7A"/>
    <w:rsid w:val="0A204788"/>
    <w:rsid w:val="0B2534DD"/>
    <w:rsid w:val="0C837CF8"/>
    <w:rsid w:val="0E8545F3"/>
    <w:rsid w:val="101DD74E"/>
    <w:rsid w:val="10DCE1C7"/>
    <w:rsid w:val="12E2DBF1"/>
    <w:rsid w:val="13D9DD07"/>
    <w:rsid w:val="1426E799"/>
    <w:rsid w:val="154852A5"/>
    <w:rsid w:val="158A5389"/>
    <w:rsid w:val="16EBEA11"/>
    <w:rsid w:val="17A01869"/>
    <w:rsid w:val="184E062D"/>
    <w:rsid w:val="18EDCB14"/>
    <w:rsid w:val="1AE0FCAA"/>
    <w:rsid w:val="1B3E24EA"/>
    <w:rsid w:val="20622D07"/>
    <w:rsid w:val="20653AD5"/>
    <w:rsid w:val="20C927D5"/>
    <w:rsid w:val="2190F02C"/>
    <w:rsid w:val="22181BF9"/>
    <w:rsid w:val="22698599"/>
    <w:rsid w:val="22C1D06A"/>
    <w:rsid w:val="23B0691E"/>
    <w:rsid w:val="253B2714"/>
    <w:rsid w:val="257E5461"/>
    <w:rsid w:val="26C9BCAA"/>
    <w:rsid w:val="27A4D0CB"/>
    <w:rsid w:val="27AFE346"/>
    <w:rsid w:val="292C0BDD"/>
    <w:rsid w:val="29AAD81E"/>
    <w:rsid w:val="2AAC90FB"/>
    <w:rsid w:val="2B9B9084"/>
    <w:rsid w:val="2CAD62FE"/>
    <w:rsid w:val="2F02DEB7"/>
    <w:rsid w:val="2F08B799"/>
    <w:rsid w:val="2F6789ED"/>
    <w:rsid w:val="2FBC8D85"/>
    <w:rsid w:val="3245AFE0"/>
    <w:rsid w:val="32B00A88"/>
    <w:rsid w:val="32B3AA9A"/>
    <w:rsid w:val="32F9EC63"/>
    <w:rsid w:val="33025514"/>
    <w:rsid w:val="33C34D9F"/>
    <w:rsid w:val="3492127E"/>
    <w:rsid w:val="34C40CE6"/>
    <w:rsid w:val="34DCFE65"/>
    <w:rsid w:val="3579D91F"/>
    <w:rsid w:val="360C38AC"/>
    <w:rsid w:val="385569E4"/>
    <w:rsid w:val="39A977CB"/>
    <w:rsid w:val="39D89945"/>
    <w:rsid w:val="39E565EA"/>
    <w:rsid w:val="3A304B64"/>
    <w:rsid w:val="3AF1DD5D"/>
    <w:rsid w:val="3B6B21A3"/>
    <w:rsid w:val="3C37166B"/>
    <w:rsid w:val="3C7FB2F0"/>
    <w:rsid w:val="3CF1C36D"/>
    <w:rsid w:val="3D01F372"/>
    <w:rsid w:val="3D4082DA"/>
    <w:rsid w:val="3EC9DCA8"/>
    <w:rsid w:val="3FBAE7EF"/>
    <w:rsid w:val="404B3F28"/>
    <w:rsid w:val="4154F3AE"/>
    <w:rsid w:val="44EC5289"/>
    <w:rsid w:val="4514AFA9"/>
    <w:rsid w:val="45899B63"/>
    <w:rsid w:val="47623189"/>
    <w:rsid w:val="47D4DCF8"/>
    <w:rsid w:val="4831F151"/>
    <w:rsid w:val="48673B54"/>
    <w:rsid w:val="486D4595"/>
    <w:rsid w:val="4A27E1CA"/>
    <w:rsid w:val="4EBB1528"/>
    <w:rsid w:val="4F8EC939"/>
    <w:rsid w:val="51262FA2"/>
    <w:rsid w:val="51F38C88"/>
    <w:rsid w:val="550CEEBD"/>
    <w:rsid w:val="55434381"/>
    <w:rsid w:val="56133C54"/>
    <w:rsid w:val="56A875AF"/>
    <w:rsid w:val="570BBEA3"/>
    <w:rsid w:val="58BE2A5C"/>
    <w:rsid w:val="597CA57B"/>
    <w:rsid w:val="5AB06273"/>
    <w:rsid w:val="5B1583E4"/>
    <w:rsid w:val="5BCF2D89"/>
    <w:rsid w:val="5C3ECC46"/>
    <w:rsid w:val="5C8DD874"/>
    <w:rsid w:val="5D32CFC3"/>
    <w:rsid w:val="5D6F6B7D"/>
    <w:rsid w:val="5E2A3559"/>
    <w:rsid w:val="5F7E1930"/>
    <w:rsid w:val="64AF8263"/>
    <w:rsid w:val="65C1ABDC"/>
    <w:rsid w:val="661122CA"/>
    <w:rsid w:val="690F20E2"/>
    <w:rsid w:val="6A2BCB3F"/>
    <w:rsid w:val="6B5B7B41"/>
    <w:rsid w:val="6CA280F1"/>
    <w:rsid w:val="6E02D606"/>
    <w:rsid w:val="6E08D6AE"/>
    <w:rsid w:val="6F685968"/>
    <w:rsid w:val="7028795D"/>
    <w:rsid w:val="72AECF3E"/>
    <w:rsid w:val="730259C9"/>
    <w:rsid w:val="735BEFFD"/>
    <w:rsid w:val="743001EA"/>
    <w:rsid w:val="74F0EC4F"/>
    <w:rsid w:val="760D162B"/>
    <w:rsid w:val="77DA8FD0"/>
    <w:rsid w:val="78FE289E"/>
    <w:rsid w:val="792DC06D"/>
    <w:rsid w:val="7934B31C"/>
    <w:rsid w:val="79B0D6D4"/>
    <w:rsid w:val="7C673846"/>
    <w:rsid w:val="7D1BD873"/>
    <w:rsid w:val="7E073CC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C500D0"/>
  <w15:docId w15:val="{3722FFF0-86EF-45BE-87EF-08EDA8793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Roboto" w:hAnsi="Roboto" w:eastAsia="Times New Roman" w:cs="Roboto"/>
        <w:sz w:val="24"/>
        <w:lang w:val="et-EE" w:eastAsia="et-EE"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allaad" w:default="1">
    <w:name w:val="Normal"/>
    <w:qFormat/>
  </w:style>
  <w:style w:type="paragraph" w:styleId="Pealkiri2">
    <w:name w:val="heading 2"/>
    <w:basedOn w:val="Normaallaad"/>
    <w:next w:val="Normaallaad"/>
    <w:uiPriority w:val="9"/>
    <w:unhideWhenUsed/>
    <w:qFormat/>
    <w:rsid w:val="3C7FB2F0"/>
    <w:pPr>
      <w:keepNext/>
      <w:keepLines/>
      <w:spacing w:before="160" w:after="80"/>
      <w:outlineLvl w:val="1"/>
    </w:pPr>
    <w:rPr>
      <w:rFonts w:asciiTheme="majorHAnsi" w:hAnsiTheme="majorHAnsi" w:eastAsiaTheme="minorEastAsia" w:cstheme="majorEastAsia"/>
      <w:color w:val="0F4761" w:themeColor="accent1" w:themeShade="BF"/>
      <w:sz w:val="32"/>
      <w:szCs w:val="32"/>
    </w:rPr>
  </w:style>
  <w:style w:type="paragraph" w:styleId="Pealkiri3">
    <w:name w:val="heading 3"/>
    <w:basedOn w:val="Normaallaad"/>
    <w:next w:val="Normaallaad"/>
    <w:uiPriority w:val="9"/>
    <w:unhideWhenUsed/>
    <w:qFormat/>
    <w:rsid w:val="3C7FB2F0"/>
    <w:pPr>
      <w:keepNext/>
      <w:keepLines/>
      <w:spacing w:before="160" w:after="80"/>
      <w:outlineLvl w:val="2"/>
    </w:pPr>
    <w:rPr>
      <w:rFonts w:eastAsiaTheme="minorEastAsia" w:cstheme="majorEastAsia"/>
      <w:color w:val="0F4761" w:themeColor="accent1" w:themeShade="BF"/>
      <w:sz w:val="28"/>
      <w:szCs w:val="28"/>
    </w:rPr>
  </w:style>
  <w:style w:type="character" w:styleId="Liguvaikefont" w:default="1">
    <w:name w:val="Default Paragraph Font"/>
    <w:uiPriority w:val="1"/>
    <w:semiHidden/>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paragraph" w:styleId="Loendilik">
    <w:name w:val="List Paragraph"/>
    <w:basedOn w:val="Normaallaad"/>
    <w:uiPriority w:val="34"/>
    <w:qFormat/>
    <w:rsid w:val="00744CB5"/>
    <w:pPr>
      <w:ind w:left="720"/>
      <w:contextualSpacing/>
    </w:pPr>
  </w:style>
  <w:style w:type="character" w:styleId="Hperlink">
    <w:name w:val="Hyperlink"/>
    <w:basedOn w:val="Liguvaikefont"/>
    <w:uiPriority w:val="99"/>
    <w:unhideWhenUsed/>
    <w:rsid w:val="00256308"/>
    <w:rPr>
      <w:color w:val="467886" w:themeColor="hyperlink"/>
      <w:u w:val="single"/>
    </w:rPr>
  </w:style>
  <w:style w:type="character" w:styleId="Lahendamatamainimine">
    <w:name w:val="Unresolved Mention"/>
    <w:basedOn w:val="Liguvaikefont"/>
    <w:uiPriority w:val="99"/>
    <w:semiHidden/>
    <w:unhideWhenUsed/>
    <w:rsid w:val="00256308"/>
    <w:rPr>
      <w:color w:val="605E5C"/>
      <w:shd w:val="clear" w:color="auto" w:fill="E1DFDD"/>
    </w:rPr>
  </w:style>
  <w:style w:type="paragraph" w:styleId="Kommentaaritekst">
    <w:name w:val="annotation text"/>
    <w:basedOn w:val="Normaallaad"/>
    <w:link w:val="KommentaaritekstMrk"/>
    <w:uiPriority w:val="99"/>
    <w:unhideWhenUsed/>
    <w:pPr>
      <w:spacing w:line="240" w:lineRule="auto"/>
    </w:pPr>
    <w:rPr>
      <w:sz w:val="20"/>
    </w:rPr>
  </w:style>
  <w:style w:type="character" w:styleId="KommentaaritekstMrk" w:customStyle="1">
    <w:name w:val="Kommentaari tekst Märk"/>
    <w:basedOn w:val="Liguvaikefont"/>
    <w:link w:val="Kommentaaritekst"/>
    <w:uiPriority w:val="99"/>
    <w:rPr>
      <w:sz w:val="20"/>
    </w:rPr>
  </w:style>
  <w:style w:type="character" w:styleId="Kommentaariviide">
    <w:name w:val="annotation reference"/>
    <w:basedOn w:val="Liguvaikefont"/>
    <w:uiPriority w:val="99"/>
    <w:semiHidden/>
    <w:unhideWhenUsed/>
    <w:rPr>
      <w:sz w:val="16"/>
      <w:szCs w:val="16"/>
    </w:rPr>
  </w:style>
  <w:style w:type="paragraph" w:styleId="Redaktsioon">
    <w:name w:val="Revision"/>
    <w:hidden/>
    <w:uiPriority w:val="99"/>
    <w:semiHidden/>
    <w:rsid w:val="007854D1"/>
    <w:pPr>
      <w:spacing w:after="0" w:line="240" w:lineRule="auto"/>
    </w:pPr>
  </w:style>
  <w:style w:type="paragraph" w:styleId="Pis">
    <w:name w:val="header"/>
    <w:basedOn w:val="Normaallaad"/>
    <w:link w:val="PisMrk"/>
    <w:uiPriority w:val="99"/>
    <w:semiHidden/>
    <w:unhideWhenUsed/>
    <w:rsid w:val="005A3D42"/>
    <w:pPr>
      <w:tabs>
        <w:tab w:val="center" w:pos="4536"/>
        <w:tab w:val="right" w:pos="9072"/>
      </w:tabs>
      <w:spacing w:after="0" w:line="240" w:lineRule="auto"/>
    </w:pPr>
  </w:style>
  <w:style w:type="character" w:styleId="PisMrk" w:customStyle="1">
    <w:name w:val="Päis Märk"/>
    <w:basedOn w:val="Liguvaikefont"/>
    <w:link w:val="Pis"/>
    <w:uiPriority w:val="99"/>
    <w:semiHidden/>
    <w:rsid w:val="005A3D42"/>
  </w:style>
  <w:style w:type="paragraph" w:styleId="Jalus">
    <w:name w:val="footer"/>
    <w:basedOn w:val="Normaallaad"/>
    <w:link w:val="JalusMrk"/>
    <w:uiPriority w:val="99"/>
    <w:semiHidden/>
    <w:unhideWhenUsed/>
    <w:rsid w:val="005A3D42"/>
    <w:pPr>
      <w:tabs>
        <w:tab w:val="center" w:pos="4536"/>
        <w:tab w:val="right" w:pos="9072"/>
      </w:tabs>
      <w:spacing w:after="0" w:line="240" w:lineRule="auto"/>
    </w:pPr>
  </w:style>
  <w:style w:type="character" w:styleId="JalusMrk" w:customStyle="1">
    <w:name w:val="Jalus Märk"/>
    <w:basedOn w:val="Liguvaikefont"/>
    <w:link w:val="Jalus"/>
    <w:uiPriority w:val="99"/>
    <w:semiHidden/>
    <w:rsid w:val="005A3D42"/>
  </w:style>
  <w:style w:type="paragraph" w:styleId="Kommentaariteema">
    <w:name w:val="annotation subject"/>
    <w:basedOn w:val="Kommentaaritekst"/>
    <w:next w:val="Kommentaaritekst"/>
    <w:link w:val="KommentaariteemaMrk"/>
    <w:uiPriority w:val="99"/>
    <w:semiHidden/>
    <w:unhideWhenUsed/>
    <w:rsid w:val="00C42C15"/>
    <w:rPr>
      <w:b/>
      <w:bCs/>
    </w:rPr>
  </w:style>
  <w:style w:type="character" w:styleId="KommentaariteemaMrk" w:customStyle="1">
    <w:name w:val="Kommentaari teema Märk"/>
    <w:basedOn w:val="KommentaaritekstMrk"/>
    <w:link w:val="Kommentaariteema"/>
    <w:uiPriority w:val="99"/>
    <w:semiHidden/>
    <w:rsid w:val="00C42C15"/>
    <w:rPr>
      <w:b/>
      <w:bCs/>
      <w:sz w:val="20"/>
    </w:rPr>
  </w:style>
  <w:style w:type="table" w:styleId="Kontuurtabel">
    <w:name w:val="Table Grid"/>
    <w:basedOn w:val="Normaaltabe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Mainimine">
    <w:name w:val="Mention"/>
    <w:basedOn w:val="Liguvaikefont"/>
    <w:uiPriority w:val="99"/>
    <w:unhideWhenUsed/>
    <w:rsid w:val="00BA65F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9493416">
      <w:bodyDiv w:val="1"/>
      <w:marLeft w:val="0"/>
      <w:marRight w:val="0"/>
      <w:marTop w:val="0"/>
      <w:marBottom w:val="0"/>
      <w:divBdr>
        <w:top w:val="none" w:sz="0" w:space="0" w:color="auto"/>
        <w:left w:val="none" w:sz="0" w:space="0" w:color="auto"/>
        <w:bottom w:val="none" w:sz="0" w:space="0" w:color="auto"/>
        <w:right w:val="none" w:sz="0" w:space="0" w:color="auto"/>
      </w:divBdr>
    </w:div>
    <w:div w:id="1474984969">
      <w:bodyDiv w:val="1"/>
      <w:marLeft w:val="0"/>
      <w:marRight w:val="0"/>
      <w:marTop w:val="0"/>
      <w:marBottom w:val="0"/>
      <w:divBdr>
        <w:top w:val="none" w:sz="0" w:space="0" w:color="auto"/>
        <w:left w:val="none" w:sz="0" w:space="0" w:color="auto"/>
        <w:bottom w:val="none" w:sz="0" w:space="0" w:color="auto"/>
        <w:right w:val="none" w:sz="0" w:space="0" w:color="auto"/>
      </w:divBdr>
      <w:divsChild>
        <w:div w:id="859129853">
          <w:marLeft w:val="0"/>
          <w:marRight w:val="0"/>
          <w:marTop w:val="0"/>
          <w:marBottom w:val="0"/>
          <w:divBdr>
            <w:top w:val="none" w:sz="0" w:space="0" w:color="auto"/>
            <w:left w:val="none" w:sz="0" w:space="0" w:color="auto"/>
            <w:bottom w:val="none" w:sz="0" w:space="0" w:color="auto"/>
            <w:right w:val="none" w:sz="0" w:space="0" w:color="auto"/>
          </w:divBdr>
        </w:div>
        <w:div w:id="87785708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theme" Target="theme/theme1.xml" Id="rId17" /><Relationship Type="http://schemas.openxmlformats.org/officeDocument/2006/relationships/customXml" Target="../customXml/item2.xml" Id="rId2" /><Relationship Type="http://schemas.microsoft.com/office/2011/relationships/people" Target="peop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 Type="http://schemas.openxmlformats.org/officeDocument/2006/relationships/comments" Target="comments.xml" Id="Rb55563e440704829" /><Relationship Type="http://schemas.microsoft.com/office/2011/relationships/commentsExtended" Target="commentsExtended.xml" Id="R69774dccf44e4d2d" /><Relationship Type="http://schemas.microsoft.com/office/2016/09/relationships/commentsIds" Target="commentsIds.xml" Id="R0de9aa0de2494dbb" /><Relationship Type="http://schemas.microsoft.com/office/2018/08/relationships/commentsExtensible" Target="commentsExtensible.xml" Id="R60e2bfb29b50455c" /></Relationships>
</file>

<file path=word/theme/theme1.xml><?xml version="1.0" encoding="utf-8"?>
<a:theme xmlns:a="http://schemas.openxmlformats.org/drawingml/2006/main" xmlns:thm15="http://schemas.microsoft.com/office/thememl/2012/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8ae1d7c-2bd3-44b1-9ec8-2a84712b19ec">
      <Terms xmlns="http://schemas.microsoft.com/office/infopath/2007/PartnerControls"/>
    </lcf76f155ced4ddcb4097134ff3c332f>
    <TaxCatchAll xmlns="e293f50e-b80d-400a-80a1-6226c80ebbbb"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2244e8f1a4ab10c81a29a76654b4211f">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2fe41b861918e6a5662e8cbedc626da3"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838C1-B35F-49E6-85C5-4A544E42EA0B}">
  <ds:schemaRefs>
    <ds:schemaRef ds:uri="http://schemas.microsoft.com/sharepoint/v3/contenttype/forms"/>
  </ds:schemaRefs>
</ds:datastoreItem>
</file>

<file path=customXml/itemProps2.xml><?xml version="1.0" encoding="utf-8"?>
<ds:datastoreItem xmlns:ds="http://schemas.openxmlformats.org/officeDocument/2006/customXml" ds:itemID="{1A7EC1F3-DFC3-41E3-A89F-58EAE8D294FB}">
  <ds:schemaRefs>
    <ds:schemaRef ds:uri="http://schemas.microsoft.com/office/2006/metadata/properties"/>
    <ds:schemaRef ds:uri="http://schemas.microsoft.com/office/infopath/2007/PartnerControls"/>
    <ds:schemaRef ds:uri="c8ae1d7c-2bd3-44b1-9ec8-2a84712b19ec"/>
    <ds:schemaRef ds:uri="e293f50e-b80d-400a-80a1-6226c80ebbbb"/>
  </ds:schemaRefs>
</ds:datastoreItem>
</file>

<file path=customXml/itemProps3.xml><?xml version="1.0" encoding="utf-8"?>
<ds:datastoreItem xmlns:ds="http://schemas.openxmlformats.org/officeDocument/2006/customXml" ds:itemID="{FE06EC4C-8700-4529-87FE-369ACD0625C3}">
  <ds:schemaRefs>
    <ds:schemaRef ds:uri="http://schemas.openxmlformats.org/officeDocument/2006/bibliography"/>
  </ds:schemaRefs>
</ds:datastoreItem>
</file>

<file path=customXml/itemProps4.xml><?xml version="1.0" encoding="utf-8"?>
<ds:datastoreItem xmlns:ds="http://schemas.openxmlformats.org/officeDocument/2006/customXml" ds:itemID="{F9209421-08D9-447C-8229-5DAB251D8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Merle Põld</dc:creator>
  <keywords/>
  <lastModifiedBy>Johanna Maria Kosk - JUSTDIGI</lastModifiedBy>
  <revision>51</revision>
  <dcterms:created xsi:type="dcterms:W3CDTF">2025-12-19T08:02:00.0000000Z</dcterms:created>
  <dcterms:modified xsi:type="dcterms:W3CDTF">2026-01-13T09:36:55.7534270Z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0x0101003E579B56BAECA84AA24CE2339784D7AE</vt:lpwstr>
  </property>
  <property fmtid="{D5CDD505-2E9C-101B-9397-08002B2CF9AE}" pid="4" name="ComplianceAssetId">
    <vt:lpwstr/>
  </property>
  <property fmtid="{D5CDD505-2E9C-101B-9397-08002B2CF9AE}" pid="5" name="_ExtendedDescription">
    <vt:lpwstr/>
  </property>
  <property fmtid="{D5CDD505-2E9C-101B-9397-08002B2CF9AE}" pid="6" name="_activity">
    <vt:lpwstr>{"FileActivityType":"8","FileActivityTimeStamp":"2025-04-10T10:23:37.060Z","FileActivityUsersOnPage":[{"DisplayName":"Katre Väli","Id":"katre.vali@kul.ee"}],"FileActivityNavigationId":null}</vt:lpwstr>
  </property>
  <property fmtid="{D5CDD505-2E9C-101B-9397-08002B2CF9AE}" pid="7" name="TriggerFlowInfo">
    <vt:lpwstr/>
  </property>
  <property fmtid="{D5CDD505-2E9C-101B-9397-08002B2CF9AE}" pid="8" name="GrammarlyDocumentId">
    <vt:lpwstr>9e7e82e5-8a08-47bf-b303-7a171653c982</vt:lpwstr>
  </property>
  <property fmtid="{D5CDD505-2E9C-101B-9397-08002B2CF9AE}" pid="9" name="MSIP_Label_defa4170-0d19-0005-0004-bc88714345d2_Enabled">
    <vt:lpwstr>true</vt:lpwstr>
  </property>
  <property fmtid="{D5CDD505-2E9C-101B-9397-08002B2CF9AE}" pid="10" name="MSIP_Label_defa4170-0d19-0005-0004-bc88714345d2_SetDate">
    <vt:lpwstr>2025-10-29T11:35:31Z</vt:lpwstr>
  </property>
  <property fmtid="{D5CDD505-2E9C-101B-9397-08002B2CF9AE}" pid="11" name="MSIP_Label_defa4170-0d19-0005-0004-bc88714345d2_Method">
    <vt:lpwstr>Standard</vt:lpwstr>
  </property>
  <property fmtid="{D5CDD505-2E9C-101B-9397-08002B2CF9AE}" pid="12" name="MSIP_Label_defa4170-0d19-0005-0004-bc88714345d2_Name">
    <vt:lpwstr>defa4170-0d19-0005-0004-bc88714345d2</vt:lpwstr>
  </property>
  <property fmtid="{D5CDD505-2E9C-101B-9397-08002B2CF9AE}" pid="13" name="MSIP_Label_defa4170-0d19-0005-0004-bc88714345d2_SiteId">
    <vt:lpwstr>8fe098d2-428d-4bd4-9803-7195fe96f0e2</vt:lpwstr>
  </property>
  <property fmtid="{D5CDD505-2E9C-101B-9397-08002B2CF9AE}" pid="14" name="MSIP_Label_defa4170-0d19-0005-0004-bc88714345d2_ActionId">
    <vt:lpwstr>e44634ee-6783-4b32-a797-dbc22a3dc8aa</vt:lpwstr>
  </property>
  <property fmtid="{D5CDD505-2E9C-101B-9397-08002B2CF9AE}" pid="15" name="MSIP_Label_defa4170-0d19-0005-0004-bc88714345d2_ContentBits">
    <vt:lpwstr>0</vt:lpwstr>
  </property>
  <property fmtid="{D5CDD505-2E9C-101B-9397-08002B2CF9AE}" pid="16" name="MSIP_Label_defa4170-0d19-0005-0004-bc88714345d2_Tag">
    <vt:lpwstr>10, 3, 0, 2</vt:lpwstr>
  </property>
</Properties>
</file>